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1BBC7C" w14:textId="77777777" w:rsidR="00286560" w:rsidRPr="007132D5" w:rsidRDefault="00286560" w:rsidP="00286560">
      <w:pPr>
        <w:pStyle w:val="Overskrift1"/>
        <w:pageBreakBefore/>
        <w:spacing w:after="240" w:line="240" w:lineRule="auto"/>
      </w:pPr>
      <w:bookmarkStart w:id="0" w:name="_Toc418521478"/>
      <w:bookmarkStart w:id="1" w:name="_Toc418597437"/>
      <w:bookmarkStart w:id="2" w:name="_Toc452277041"/>
      <w:r w:rsidRPr="007132D5">
        <w:rPr>
          <w:caps w:val="0"/>
        </w:rPr>
        <w:t>ENVIRONMENTAL MONITORING</w:t>
      </w:r>
      <w:bookmarkEnd w:id="0"/>
      <w:bookmarkEnd w:id="1"/>
      <w:bookmarkEnd w:id="2"/>
    </w:p>
    <w:p w14:paraId="7D1A9FE9" w14:textId="77777777" w:rsidR="00286560" w:rsidRPr="007132D5" w:rsidRDefault="00286560" w:rsidP="00286560">
      <w:pPr>
        <w:pStyle w:val="Heading1separatationline"/>
      </w:pPr>
    </w:p>
    <w:p w14:paraId="017596B3" w14:textId="77777777" w:rsidR="00286560" w:rsidRPr="007132D5" w:rsidRDefault="00286560" w:rsidP="00286560">
      <w:pPr>
        <w:pStyle w:val="Overskrift2"/>
        <w:rPr>
          <w:lang w:eastAsia="en-GB"/>
        </w:rPr>
      </w:pPr>
      <w:bookmarkStart w:id="3" w:name="_Toc418521479"/>
      <w:bookmarkStart w:id="4" w:name="_Toc418597438"/>
      <w:bookmarkStart w:id="5" w:name="_Toc452277042"/>
      <w:r w:rsidRPr="007132D5">
        <w:rPr>
          <w:lang w:eastAsia="en-GB"/>
        </w:rPr>
        <w:t>Introduction</w:t>
      </w:r>
      <w:bookmarkEnd w:id="3"/>
      <w:bookmarkEnd w:id="4"/>
      <w:bookmarkEnd w:id="5"/>
    </w:p>
    <w:p w14:paraId="17230E8C" w14:textId="77777777" w:rsidR="00286560" w:rsidRPr="007132D5" w:rsidRDefault="00286560" w:rsidP="00286560">
      <w:pPr>
        <w:pStyle w:val="Heading2separationline"/>
      </w:pPr>
    </w:p>
    <w:p w14:paraId="36F1C935" w14:textId="77777777" w:rsidR="00286560" w:rsidRPr="007132D5" w:rsidRDefault="00286560" w:rsidP="00286560">
      <w:pPr>
        <w:pStyle w:val="Brdtekst"/>
        <w:rPr>
          <w:lang w:eastAsia="en-GB"/>
        </w:rPr>
      </w:pPr>
      <w:r w:rsidRPr="007132D5">
        <w:rPr>
          <w:lang w:eastAsia="en-GB"/>
        </w:rPr>
        <w:t>The aim of this section is to:</w:t>
      </w:r>
    </w:p>
    <w:p w14:paraId="74C0CC02" w14:textId="77777777" w:rsidR="00286560" w:rsidRPr="007132D5" w:rsidRDefault="00286560" w:rsidP="00286560">
      <w:pPr>
        <w:pStyle w:val="Bullet1"/>
      </w:pPr>
      <w:r>
        <w:t>i</w:t>
      </w:r>
      <w:r w:rsidRPr="007132D5">
        <w:t>dentify functional and operational requirements for gathering, processing and display of environmental data in VTS;</w:t>
      </w:r>
    </w:p>
    <w:p w14:paraId="235F517A" w14:textId="77777777" w:rsidR="00286560" w:rsidRPr="007132D5" w:rsidRDefault="00286560" w:rsidP="00286560">
      <w:pPr>
        <w:pStyle w:val="Bullet1"/>
      </w:pPr>
      <w:r>
        <w:t>p</w:t>
      </w:r>
      <w:r w:rsidRPr="007132D5">
        <w:t>rovide guidance on design and installation of such equipment.</w:t>
      </w:r>
    </w:p>
    <w:p w14:paraId="1AC58CC4" w14:textId="77777777" w:rsidR="00286560" w:rsidRPr="007132D5" w:rsidRDefault="00286560" w:rsidP="00286560">
      <w:pPr>
        <w:pStyle w:val="Brdtekst"/>
      </w:pPr>
      <w:r w:rsidRPr="007132D5">
        <w:rPr>
          <w:lang w:eastAsia="en-GB"/>
        </w:rPr>
        <w:t>Hydrological, meteorological, Oil Spill and any other environmental information, that the VTS Authority requires, should be integrated into VTS applications to provide the VTSO a real-time assessment of the environmental situation in the VTS area.  Information collected from this equipment may be provided to ships to assist in assessment of the prevalent conditions.</w:t>
      </w:r>
    </w:p>
    <w:p w14:paraId="27B5EDB5" w14:textId="77777777" w:rsidR="00286560" w:rsidRPr="007132D5" w:rsidRDefault="00286560" w:rsidP="00286560">
      <w:pPr>
        <w:pStyle w:val="Brdtekst"/>
        <w:rPr>
          <w:lang w:eastAsia="en-GB"/>
        </w:rPr>
      </w:pPr>
      <w:r w:rsidRPr="007132D5">
        <w:rPr>
          <w:lang w:eastAsia="en-GB"/>
        </w:rPr>
        <w:t>The protection of the environment is an issue that has grown significantly in importance, both politically and socially, over recent years.  The environmental impact of normal commercial activities is analysed such that risk reduction measures can be determined and implemented.  Traditionally, VTS Authorities have collected environmental data simply to support their VTS activities.  However, many VTS Authorities have their VTS areas in, or alongside, marine protected areas or maritime reserves where any damage to the environment should be avoided.</w:t>
      </w:r>
    </w:p>
    <w:p w14:paraId="096CFC91" w14:textId="77777777" w:rsidR="00286560" w:rsidRPr="007132D5" w:rsidRDefault="00286560" w:rsidP="00286560">
      <w:pPr>
        <w:pStyle w:val="Brdtekst"/>
        <w:rPr>
          <w:lang w:eastAsia="en-GB"/>
        </w:rPr>
      </w:pPr>
      <w:r w:rsidRPr="007132D5">
        <w:rPr>
          <w:lang w:eastAsia="en-GB"/>
        </w:rPr>
        <w:t>Therefore, the VTS should consider two aspects of environmental monitoring:</w:t>
      </w:r>
    </w:p>
    <w:p w14:paraId="352208EA" w14:textId="77777777" w:rsidR="00286560" w:rsidRPr="007132D5" w:rsidRDefault="00286560" w:rsidP="00286560">
      <w:pPr>
        <w:pStyle w:val="Bullet1"/>
      </w:pPr>
      <w:r>
        <w:t>n</w:t>
      </w:r>
      <w:r w:rsidRPr="007132D5">
        <w:t xml:space="preserve">avigation </w:t>
      </w:r>
      <w:r>
        <w:t>d</w:t>
      </w:r>
      <w:r w:rsidRPr="007132D5">
        <w:t xml:space="preserve">ata </w:t>
      </w:r>
      <w:r>
        <w:t>c</w:t>
      </w:r>
      <w:r w:rsidRPr="007132D5">
        <w:t>ollection;</w:t>
      </w:r>
    </w:p>
    <w:p w14:paraId="75BCC25C" w14:textId="77777777" w:rsidR="00286560" w:rsidRPr="007132D5" w:rsidRDefault="00286560" w:rsidP="00286560">
      <w:pPr>
        <w:pStyle w:val="Bullet1"/>
      </w:pPr>
      <w:r>
        <w:t>e</w:t>
      </w:r>
      <w:r w:rsidRPr="007132D5">
        <w:t xml:space="preserve">nvironmental </w:t>
      </w:r>
      <w:r>
        <w:t>p</w:t>
      </w:r>
      <w:r w:rsidRPr="007132D5">
        <w:t>rotection.</w:t>
      </w:r>
    </w:p>
    <w:p w14:paraId="65793CF4" w14:textId="77777777" w:rsidR="00286560" w:rsidRPr="007132D5" w:rsidRDefault="00286560" w:rsidP="00286560">
      <w:pPr>
        <w:pStyle w:val="Brdtekst"/>
      </w:pPr>
      <w:r w:rsidRPr="007132D5">
        <w:t>Navigation Data Collection includes the traditional environment monitoring sensors, typically referred to as the hydrological / meteorological (hydro/meteo) systems.  Typical meteorological variables are those provided by weather stations and include air temperature and humidity, wind velocity and direction, rainfall, air pressure and visibility.  In certain locations, hydrological variables such as tidal level, and current direction and velocity may also be required.  Hydrological data may be obtained through real sensors or available in predictive tables/databases from national authorities.  Sensors, providing this data, usually are located at remote sites and communicate data to a VTS centre via a telecommunications or radio link.  Alternatively, wave height, direction and surface current could be derived from the main VTS radar through software processing.  The accuracy of such measurements from dedicated sensors and from analysis of radar-originated data should be evaluated as part of the VTS design process.</w:t>
      </w:r>
    </w:p>
    <w:p w14:paraId="77244E74" w14:textId="77777777" w:rsidR="00286560" w:rsidRPr="007132D5" w:rsidRDefault="00286560" w:rsidP="00286560">
      <w:pPr>
        <w:pStyle w:val="Brdtekst"/>
        <w:rPr>
          <w:lang w:eastAsia="en-GB"/>
        </w:rPr>
      </w:pPr>
      <w:r w:rsidRPr="007132D5">
        <w:rPr>
          <w:lang w:eastAsia="en-GB"/>
        </w:rPr>
        <w:t>An Environmental Protection system could include implementing additional capability that provides early detection of any polluting incidents that may be caused by visiting vessels.  This early detection of pollution could be achieved through the software processing of the VTS radar signals or by specialist sensors that are designed to detect oil, or other pollutants, in the water.</w:t>
      </w:r>
    </w:p>
    <w:p w14:paraId="46E2B4F9" w14:textId="77777777" w:rsidR="00286560" w:rsidRPr="007132D5" w:rsidRDefault="00286560" w:rsidP="00286560">
      <w:pPr>
        <w:pStyle w:val="Overskrift2"/>
      </w:pPr>
      <w:bookmarkStart w:id="6" w:name="_Toc418521480"/>
      <w:bookmarkStart w:id="7" w:name="_Toc418597439"/>
      <w:bookmarkStart w:id="8" w:name="_Toc452277043"/>
      <w:r w:rsidRPr="007132D5">
        <w:rPr>
          <w:lang w:eastAsia="en-GB"/>
        </w:rPr>
        <w:t>Definitions and References</w:t>
      </w:r>
      <w:bookmarkEnd w:id="6"/>
      <w:bookmarkEnd w:id="7"/>
      <w:bookmarkEnd w:id="8"/>
    </w:p>
    <w:p w14:paraId="02457F9D" w14:textId="77777777" w:rsidR="00286560" w:rsidRPr="007132D5" w:rsidRDefault="00286560" w:rsidP="00286560">
      <w:pPr>
        <w:pStyle w:val="Heading2separationline"/>
      </w:pPr>
    </w:p>
    <w:p w14:paraId="3F3D64A1" w14:textId="77777777" w:rsidR="00286560" w:rsidRPr="007132D5" w:rsidRDefault="00286560" w:rsidP="00286560">
      <w:pPr>
        <w:pStyle w:val="Overskrift3"/>
      </w:pPr>
      <w:bookmarkStart w:id="9" w:name="_Toc418521481"/>
      <w:bookmarkStart w:id="10" w:name="_Toc418597440"/>
      <w:bookmarkStart w:id="11" w:name="_Toc452277044"/>
      <w:r w:rsidRPr="007132D5">
        <w:t>Definitions</w:t>
      </w:r>
      <w:bookmarkEnd w:id="9"/>
      <w:bookmarkEnd w:id="10"/>
      <w:bookmarkEnd w:id="11"/>
    </w:p>
    <w:p w14:paraId="314A4FFB" w14:textId="77777777" w:rsidR="00286560" w:rsidRPr="007132D5" w:rsidRDefault="00286560" w:rsidP="00286560">
      <w:pPr>
        <w:pStyle w:val="Brdtekst"/>
      </w:pPr>
      <w:r w:rsidRPr="007132D5">
        <w:t xml:space="preserve">For general terms used throughout this section, please, refer to reference </w:t>
      </w:r>
      <w:r w:rsidRPr="007132D5">
        <w:fldChar w:fldCharType="begin"/>
      </w:r>
      <w:r w:rsidRPr="007132D5">
        <w:instrText xml:space="preserve"> REF _Ref354152080 \r \h </w:instrText>
      </w:r>
      <w:r w:rsidRPr="007132D5">
        <w:fldChar w:fldCharType="separate"/>
      </w:r>
      <w:r w:rsidRPr="007132D5">
        <w:t>[2]</w:t>
      </w:r>
      <w:r w:rsidRPr="007132D5">
        <w:fldChar w:fldCharType="end"/>
      </w:r>
      <w:r w:rsidRPr="007132D5">
        <w:t>.</w:t>
      </w:r>
    </w:p>
    <w:p w14:paraId="0AEB1259" w14:textId="77777777" w:rsidR="00286560" w:rsidRPr="007132D5" w:rsidRDefault="00286560" w:rsidP="00286560">
      <w:pPr>
        <w:pStyle w:val="Overskrift3"/>
      </w:pPr>
      <w:bookmarkStart w:id="12" w:name="_Toc418521482"/>
      <w:bookmarkStart w:id="13" w:name="_Toc418597441"/>
      <w:bookmarkStart w:id="14" w:name="_Toc452277045"/>
      <w:r w:rsidRPr="007132D5">
        <w:t>References</w:t>
      </w:r>
      <w:bookmarkEnd w:id="12"/>
      <w:bookmarkEnd w:id="13"/>
      <w:bookmarkEnd w:id="14"/>
    </w:p>
    <w:p w14:paraId="772BA2B7" w14:textId="77777777" w:rsidR="00286560" w:rsidRPr="007132D5" w:rsidRDefault="00286560" w:rsidP="00286560">
      <w:pPr>
        <w:pStyle w:val="Brdtekst"/>
        <w:rPr>
          <w:lang w:eastAsia="en-GB"/>
        </w:rPr>
      </w:pPr>
      <w:r w:rsidRPr="007132D5">
        <w:rPr>
          <w:lang w:eastAsia="en-GB"/>
        </w:rPr>
        <w:t>There are many applicable IMO, IEC, WMO and other requirements.  These include, but are not limited to:</w:t>
      </w:r>
    </w:p>
    <w:p w14:paraId="600E4422" w14:textId="77777777" w:rsidR="00286560" w:rsidRPr="007132D5" w:rsidRDefault="00286560" w:rsidP="00286560">
      <w:pPr>
        <w:pStyle w:val="Reference"/>
        <w:numPr>
          <w:ilvl w:val="0"/>
          <w:numId w:val="6"/>
        </w:numPr>
      </w:pPr>
      <w:bookmarkStart w:id="15" w:name="_Ref353460774"/>
      <w:bookmarkStart w:id="16" w:name="_Ref352246460"/>
      <w:bookmarkStart w:id="17" w:name="_Ref353459762"/>
      <w:r w:rsidRPr="007132D5">
        <w:lastRenderedPageBreak/>
        <w:t>WMO - Guide to Meteorological Instruments and methods of Observation</w:t>
      </w:r>
      <w:bookmarkEnd w:id="15"/>
      <w:r w:rsidRPr="007132D5">
        <w:t>.</w:t>
      </w:r>
    </w:p>
    <w:p w14:paraId="1E58BDB8" w14:textId="77777777" w:rsidR="00286560" w:rsidRPr="007132D5" w:rsidRDefault="00286560" w:rsidP="00286560">
      <w:pPr>
        <w:pStyle w:val="Reference"/>
      </w:pPr>
      <w:bookmarkStart w:id="18" w:name="_Ref354152080"/>
      <w:r w:rsidRPr="007132D5">
        <w:t>WMO - International Meteorological Vocabulary</w:t>
      </w:r>
      <w:bookmarkEnd w:id="16"/>
      <w:bookmarkEnd w:id="18"/>
      <w:r w:rsidRPr="007132D5">
        <w:t>.</w:t>
      </w:r>
    </w:p>
    <w:p w14:paraId="4D730EDD" w14:textId="77777777" w:rsidR="00286560" w:rsidRPr="007132D5" w:rsidRDefault="00286560" w:rsidP="00286560">
      <w:pPr>
        <w:pStyle w:val="Reference"/>
      </w:pPr>
      <w:r w:rsidRPr="007132D5">
        <w:t>IMO Resolution A.686(17) - Code on Alarms and Indicators (and MSC.39(63) Adoption of amendments to the Code on Alarms and Indicators)</w:t>
      </w:r>
      <w:bookmarkEnd w:id="17"/>
      <w:r w:rsidRPr="007132D5">
        <w:t>.</w:t>
      </w:r>
    </w:p>
    <w:p w14:paraId="520E1804" w14:textId="77777777" w:rsidR="00286560" w:rsidRPr="007132D5" w:rsidRDefault="00286560" w:rsidP="00286560">
      <w:pPr>
        <w:pStyle w:val="Reference"/>
      </w:pPr>
      <w:bookmarkStart w:id="19" w:name="_Ref353460537"/>
      <w:r w:rsidRPr="007132D5">
        <w:t>IMO Resolution A.694(17) - General Requirements for Shipborne Radio Equipment forming Part of the Global Maritime Distress and Safety System (GMDSS) and for Electronic Navigational Aids</w:t>
      </w:r>
      <w:bookmarkEnd w:id="19"/>
      <w:r w:rsidRPr="007132D5">
        <w:t>.</w:t>
      </w:r>
    </w:p>
    <w:p w14:paraId="01BC223B" w14:textId="77777777" w:rsidR="00286560" w:rsidRPr="007132D5" w:rsidRDefault="00286560" w:rsidP="00286560">
      <w:pPr>
        <w:pStyle w:val="Reference"/>
      </w:pPr>
      <w:bookmarkStart w:id="20" w:name="_Ref353460487"/>
      <w:r w:rsidRPr="007132D5">
        <w:t>IEC 529 - Degrees of protection provided by enclosures (Ingress Protection (IP) Code)</w:t>
      </w:r>
      <w:bookmarkEnd w:id="20"/>
      <w:r w:rsidRPr="007132D5">
        <w:t>.</w:t>
      </w:r>
    </w:p>
    <w:p w14:paraId="2979DD91" w14:textId="77777777" w:rsidR="00286560" w:rsidRPr="007132D5" w:rsidRDefault="00286560" w:rsidP="00286560">
      <w:pPr>
        <w:pStyle w:val="Reference"/>
      </w:pPr>
      <w:bookmarkStart w:id="21" w:name="_Ref353460507"/>
      <w:r w:rsidRPr="007132D5">
        <w:t>IEC 721-3-6 - Classification of environmental conditions</w:t>
      </w:r>
      <w:bookmarkEnd w:id="21"/>
      <w:r w:rsidRPr="007132D5">
        <w:t>.</w:t>
      </w:r>
    </w:p>
    <w:p w14:paraId="4335DCFE" w14:textId="77777777" w:rsidR="00286560" w:rsidRPr="007132D5" w:rsidRDefault="00286560" w:rsidP="00286560">
      <w:pPr>
        <w:pStyle w:val="Reference"/>
      </w:pPr>
      <w:bookmarkStart w:id="22" w:name="_Ref353460342"/>
      <w:r w:rsidRPr="007132D5">
        <w:t>IEC 60945 - Maritime Navigation and Radiocommunication Equipment and Systems</w:t>
      </w:r>
      <w:bookmarkEnd w:id="22"/>
      <w:r w:rsidRPr="007132D5">
        <w:t>.</w:t>
      </w:r>
    </w:p>
    <w:p w14:paraId="046BDA8A" w14:textId="77777777" w:rsidR="00286560" w:rsidRPr="007132D5" w:rsidRDefault="00286560" w:rsidP="00286560">
      <w:pPr>
        <w:pStyle w:val="Reference"/>
      </w:pPr>
      <w:bookmarkStart w:id="23" w:name="_Ref353460577"/>
      <w:r w:rsidRPr="007132D5">
        <w:t>IEC 61162 - Digital Interfaces for Navigation Equipment within a Ship</w:t>
      </w:r>
      <w:bookmarkEnd w:id="23"/>
      <w:r w:rsidRPr="007132D5">
        <w:t>.</w:t>
      </w:r>
    </w:p>
    <w:p w14:paraId="38AB8094" w14:textId="77777777" w:rsidR="00286560" w:rsidRPr="007132D5" w:rsidRDefault="00286560" w:rsidP="00286560">
      <w:pPr>
        <w:pStyle w:val="Reference"/>
      </w:pPr>
      <w:bookmarkStart w:id="24" w:name="_Ref353460146"/>
      <w:r w:rsidRPr="007132D5">
        <w:t>IMO Resolution A.915(22) - Maritime Policy for the Future Global Navigation Satellite System (GNSS)</w:t>
      </w:r>
      <w:bookmarkEnd w:id="24"/>
      <w:r w:rsidRPr="007132D5">
        <w:t>.</w:t>
      </w:r>
    </w:p>
    <w:p w14:paraId="26707A32" w14:textId="77777777" w:rsidR="00286560" w:rsidRPr="007132D5" w:rsidRDefault="00286560" w:rsidP="00286560">
      <w:pPr>
        <w:pStyle w:val="Overskrift2"/>
      </w:pPr>
      <w:bookmarkStart w:id="25" w:name="_Toc418521483"/>
      <w:bookmarkStart w:id="26" w:name="_Toc418597442"/>
      <w:bookmarkStart w:id="27" w:name="_Toc452277046"/>
      <w:r w:rsidRPr="007132D5">
        <w:t>Characteristics of Environmental Sensors in VTS</w:t>
      </w:r>
      <w:bookmarkEnd w:id="25"/>
      <w:bookmarkEnd w:id="26"/>
      <w:bookmarkEnd w:id="27"/>
    </w:p>
    <w:p w14:paraId="440C8E21" w14:textId="77777777" w:rsidR="00286560" w:rsidRPr="007132D5" w:rsidRDefault="00286560" w:rsidP="00286560">
      <w:pPr>
        <w:pStyle w:val="Heading2separationline"/>
      </w:pPr>
    </w:p>
    <w:p w14:paraId="30B56A25" w14:textId="77777777" w:rsidR="00286560" w:rsidRPr="007132D5" w:rsidRDefault="00286560" w:rsidP="00286560">
      <w:pPr>
        <w:pStyle w:val="Brdtekst"/>
        <w:rPr>
          <w:lang w:eastAsia="en-GB"/>
        </w:rPr>
      </w:pPr>
      <w:r w:rsidRPr="007132D5">
        <w:rPr>
          <w:lang w:eastAsia="en-GB"/>
        </w:rPr>
        <w:t xml:space="preserve">For </w:t>
      </w:r>
      <w:r w:rsidRPr="007132D5">
        <w:t>hydrological/meteorological (</w:t>
      </w:r>
      <w:r w:rsidRPr="007132D5">
        <w:rPr>
          <w:lang w:eastAsia="en-GB"/>
        </w:rPr>
        <w:t>hydro/meteo) systems within a VTS system, measurement sensors should be installed and located by the VTS Authority in consultation with hydrologist/meteorologist(s) and Local Authority standards.  The sensor identification and location should be provided.</w:t>
      </w:r>
    </w:p>
    <w:p w14:paraId="3AB5E555" w14:textId="77777777" w:rsidR="00286560" w:rsidRPr="007132D5" w:rsidRDefault="00286560" w:rsidP="00286560">
      <w:pPr>
        <w:pStyle w:val="Brdtekst"/>
        <w:rPr>
          <w:lang w:eastAsia="en-GB"/>
        </w:rPr>
      </w:pPr>
      <w:r w:rsidRPr="007132D5">
        <w:rPr>
          <w:lang w:eastAsia="en-GB"/>
        </w:rPr>
        <w:t>The measurements/sensors may include:</w:t>
      </w:r>
    </w:p>
    <w:p w14:paraId="6F2BCA30" w14:textId="77777777" w:rsidR="00286560" w:rsidRPr="007132D5" w:rsidRDefault="00286560" w:rsidP="00286560">
      <w:pPr>
        <w:pStyle w:val="Bullet1"/>
      </w:pPr>
      <w:r>
        <w:t>w</w:t>
      </w:r>
      <w:r w:rsidRPr="007132D5">
        <w:t xml:space="preserve">ind speed / </w:t>
      </w:r>
      <w:r>
        <w:t>w</w:t>
      </w:r>
      <w:r w:rsidRPr="007132D5">
        <w:t xml:space="preserve">ind direction / </w:t>
      </w:r>
      <w:r>
        <w:t>w</w:t>
      </w:r>
      <w:r w:rsidRPr="007132D5">
        <w:t>ind gust;</w:t>
      </w:r>
    </w:p>
    <w:p w14:paraId="7DF88B3F" w14:textId="77777777" w:rsidR="00286560" w:rsidRPr="007132D5" w:rsidRDefault="00286560" w:rsidP="00286560">
      <w:pPr>
        <w:pStyle w:val="Bullet1"/>
      </w:pPr>
      <w:r>
        <w:t>a</w:t>
      </w:r>
      <w:r w:rsidRPr="007132D5">
        <w:t xml:space="preserve">ir temperature / </w:t>
      </w:r>
      <w:r>
        <w:t>r</w:t>
      </w:r>
      <w:r w:rsidRPr="007132D5">
        <w:t>elative humidity;</w:t>
      </w:r>
    </w:p>
    <w:p w14:paraId="4302DACF" w14:textId="77777777" w:rsidR="00286560" w:rsidRPr="007132D5" w:rsidRDefault="00286560" w:rsidP="00286560">
      <w:pPr>
        <w:pStyle w:val="Bullet1"/>
      </w:pPr>
      <w:r>
        <w:t>p</w:t>
      </w:r>
      <w:r w:rsidRPr="007132D5">
        <w:t>recipitation;</w:t>
      </w:r>
    </w:p>
    <w:p w14:paraId="5F9118D4" w14:textId="77777777" w:rsidR="00286560" w:rsidRPr="007132D5" w:rsidRDefault="00286560" w:rsidP="00286560">
      <w:pPr>
        <w:pStyle w:val="Bullet1"/>
      </w:pPr>
      <w:r>
        <w:t>b</w:t>
      </w:r>
      <w:r w:rsidRPr="007132D5">
        <w:t xml:space="preserve">arometric </w:t>
      </w:r>
      <w:r>
        <w:t>p</w:t>
      </w:r>
      <w:r w:rsidRPr="007132D5">
        <w:t>ressure (atmospheric pressure);</w:t>
      </w:r>
    </w:p>
    <w:p w14:paraId="5C7270DA" w14:textId="77777777" w:rsidR="00286560" w:rsidRPr="007132D5" w:rsidRDefault="00286560" w:rsidP="00286560">
      <w:pPr>
        <w:pStyle w:val="Bullet1"/>
      </w:pPr>
      <w:r>
        <w:t>v</w:t>
      </w:r>
      <w:r w:rsidRPr="007132D5">
        <w:t>isibility;</w:t>
      </w:r>
    </w:p>
    <w:p w14:paraId="2D60545B" w14:textId="77777777" w:rsidR="00286560" w:rsidRPr="007132D5" w:rsidRDefault="00286560" w:rsidP="00286560">
      <w:pPr>
        <w:pStyle w:val="Bullet1"/>
      </w:pPr>
      <w:r>
        <w:t>w</w:t>
      </w:r>
      <w:r w:rsidRPr="007132D5">
        <w:t>ater temperature / Water level;</w:t>
      </w:r>
    </w:p>
    <w:p w14:paraId="6390F5E2" w14:textId="77777777" w:rsidR="00286560" w:rsidRPr="007132D5" w:rsidRDefault="00286560" w:rsidP="00286560">
      <w:pPr>
        <w:pStyle w:val="Bullet1"/>
      </w:pPr>
      <w:r>
        <w:t>h</w:t>
      </w:r>
      <w:r w:rsidRPr="007132D5">
        <w:t>eight of tide;</w:t>
      </w:r>
    </w:p>
    <w:p w14:paraId="4B35BC3D" w14:textId="77777777" w:rsidR="00286560" w:rsidRPr="007132D5" w:rsidRDefault="00286560" w:rsidP="00286560">
      <w:pPr>
        <w:pStyle w:val="Bullet1"/>
      </w:pPr>
      <w:r>
        <w:t>c</w:t>
      </w:r>
      <w:r w:rsidRPr="007132D5">
        <w:t>urrent speed (may be required at various depths);</w:t>
      </w:r>
    </w:p>
    <w:p w14:paraId="67834188" w14:textId="77777777" w:rsidR="00286560" w:rsidRPr="007132D5" w:rsidRDefault="00286560" w:rsidP="00286560">
      <w:pPr>
        <w:pStyle w:val="Bullet1"/>
      </w:pPr>
      <w:r>
        <w:t>c</w:t>
      </w:r>
      <w:r w:rsidRPr="007132D5">
        <w:t>urrent direction (may be required at various depths);</w:t>
      </w:r>
    </w:p>
    <w:p w14:paraId="3175E249" w14:textId="77777777" w:rsidR="00286560" w:rsidRPr="007132D5" w:rsidRDefault="00286560" w:rsidP="00286560">
      <w:pPr>
        <w:pStyle w:val="Bullet1"/>
      </w:pPr>
      <w:r>
        <w:t>w</w:t>
      </w:r>
      <w:r w:rsidRPr="007132D5">
        <w:t>ave height / direction (also used to indicate wave height anomalies that might indicate oil spill);</w:t>
      </w:r>
    </w:p>
    <w:p w14:paraId="1276E93B" w14:textId="77777777" w:rsidR="00286560" w:rsidRPr="007132D5" w:rsidRDefault="00286560" w:rsidP="00286560">
      <w:pPr>
        <w:pStyle w:val="Bullet1"/>
      </w:pPr>
      <w:r>
        <w:t>i</w:t>
      </w:r>
      <w:r w:rsidRPr="007132D5">
        <w:t>ce coverage / thickness;</w:t>
      </w:r>
    </w:p>
    <w:p w14:paraId="76DE46AF" w14:textId="77777777" w:rsidR="00286560" w:rsidRPr="007132D5" w:rsidRDefault="00286560" w:rsidP="00286560">
      <w:pPr>
        <w:pStyle w:val="Bullet1"/>
      </w:pPr>
      <w:r>
        <w:t>s</w:t>
      </w:r>
      <w:r w:rsidRPr="007132D5">
        <w:t>alinity.</w:t>
      </w:r>
    </w:p>
    <w:p w14:paraId="484AA800" w14:textId="77777777" w:rsidR="00286560" w:rsidRPr="007132D5" w:rsidRDefault="00286560" w:rsidP="00286560">
      <w:pPr>
        <w:pStyle w:val="Brdtekst"/>
      </w:pPr>
      <w:r w:rsidRPr="007132D5">
        <w:t>The hydro/meteo data is transmitted to the VTS centre and presented to the VTSO in order to support decision making associated with the safe navigation of vessels and protection of the environment.  In cases of severe weather conditions this information is particularly important.</w:t>
      </w:r>
    </w:p>
    <w:p w14:paraId="731BEEB9" w14:textId="77777777" w:rsidR="00286560" w:rsidRPr="007132D5" w:rsidRDefault="00286560" w:rsidP="00286560">
      <w:pPr>
        <w:pStyle w:val="Overskrift2"/>
        <w:rPr>
          <w:lang w:eastAsia="en-GB"/>
        </w:rPr>
      </w:pPr>
      <w:bookmarkStart w:id="28" w:name="_Ref353460698"/>
      <w:bookmarkStart w:id="29" w:name="_Toc418521484"/>
      <w:bookmarkStart w:id="30" w:name="_Toc418597443"/>
      <w:bookmarkStart w:id="31" w:name="_Toc452277047"/>
      <w:r w:rsidRPr="007132D5">
        <w:rPr>
          <w:lang w:eastAsia="en-GB"/>
        </w:rPr>
        <w:t>Operational Requirements</w:t>
      </w:r>
      <w:bookmarkEnd w:id="28"/>
      <w:bookmarkEnd w:id="29"/>
      <w:bookmarkEnd w:id="30"/>
      <w:bookmarkEnd w:id="31"/>
    </w:p>
    <w:p w14:paraId="11A23089" w14:textId="77777777" w:rsidR="00286560" w:rsidRPr="007132D5" w:rsidRDefault="00286560" w:rsidP="00286560">
      <w:pPr>
        <w:pStyle w:val="Heading2separationline"/>
      </w:pPr>
    </w:p>
    <w:p w14:paraId="162CBF07" w14:textId="77777777" w:rsidR="00286560" w:rsidRPr="007132D5" w:rsidRDefault="00286560" w:rsidP="00286560">
      <w:pPr>
        <w:pStyle w:val="Overskrift3"/>
      </w:pPr>
      <w:bookmarkStart w:id="32" w:name="_Toc418521485"/>
      <w:bookmarkStart w:id="33" w:name="_Toc418597444"/>
      <w:bookmarkStart w:id="34" w:name="_Toc452277048"/>
      <w:r w:rsidRPr="007132D5">
        <w:lastRenderedPageBreak/>
        <w:t>Information Presentation</w:t>
      </w:r>
      <w:bookmarkEnd w:id="32"/>
      <w:bookmarkEnd w:id="33"/>
      <w:bookmarkEnd w:id="34"/>
    </w:p>
    <w:p w14:paraId="4DA93F6B" w14:textId="77777777" w:rsidR="00286560" w:rsidRPr="007132D5" w:rsidRDefault="00286560" w:rsidP="00286560">
      <w:pPr>
        <w:pStyle w:val="Brdtekst"/>
      </w:pPr>
      <w:r w:rsidRPr="007132D5">
        <w:t>The results of the meteorological and hydrological measurements should be transmitted in WMO standard units and displayed in user-selectable format.</w:t>
      </w:r>
    </w:p>
    <w:p w14:paraId="70F2B779" w14:textId="77777777" w:rsidR="00286560" w:rsidRPr="007132D5" w:rsidRDefault="00286560" w:rsidP="00286560">
      <w:pPr>
        <w:pStyle w:val="Brdtekst"/>
      </w:pPr>
      <w:r w:rsidRPr="007132D5">
        <w:t xml:space="preserve">Refer to Section </w:t>
      </w:r>
      <w:r w:rsidRPr="007132D5">
        <w:fldChar w:fldCharType="begin"/>
      </w:r>
      <w:r w:rsidRPr="007132D5">
        <w:instrText xml:space="preserve"> REF _Ref353459705 \r \h </w:instrText>
      </w:r>
      <w:r w:rsidRPr="007132D5">
        <w:fldChar w:fldCharType="separate"/>
      </w:r>
      <w:r w:rsidRPr="007132D5">
        <w:t>10.4.2</w:t>
      </w:r>
      <w:r w:rsidRPr="007132D5">
        <w:fldChar w:fldCharType="end"/>
      </w:r>
      <w:r w:rsidRPr="007132D5">
        <w:t xml:space="preserve"> for presentation requirements.</w:t>
      </w:r>
    </w:p>
    <w:p w14:paraId="2A75815D" w14:textId="77777777" w:rsidR="00286560" w:rsidRPr="007132D5" w:rsidRDefault="00286560" w:rsidP="00286560">
      <w:pPr>
        <w:pStyle w:val="Overskrift3"/>
      </w:pPr>
      <w:bookmarkStart w:id="35" w:name="_Toc418521486"/>
      <w:bookmarkStart w:id="36" w:name="_Toc418597445"/>
      <w:bookmarkStart w:id="37" w:name="_Toc452277049"/>
      <w:r w:rsidRPr="007132D5">
        <w:t>Malfunctions and Indicators</w:t>
      </w:r>
      <w:bookmarkEnd w:id="35"/>
      <w:bookmarkEnd w:id="36"/>
      <w:bookmarkEnd w:id="37"/>
    </w:p>
    <w:p w14:paraId="78F08F8B" w14:textId="77777777" w:rsidR="00286560" w:rsidRPr="007132D5" w:rsidRDefault="00286560" w:rsidP="00286560">
      <w:pPr>
        <w:pStyle w:val="Brdtekst"/>
      </w:pPr>
      <w:r w:rsidRPr="007132D5">
        <w:t xml:space="preserve">As a minimum requirement, malfunctions, warnings, alarms and indicators should respond to the requirements </w:t>
      </w:r>
      <w:r>
        <w:t xml:space="preserve">of IMO Resolution A.686(17) </w:t>
      </w:r>
      <w:r w:rsidRPr="007132D5">
        <w:fldChar w:fldCharType="begin"/>
      </w:r>
      <w:r w:rsidRPr="007132D5">
        <w:instrText xml:space="preserve"> REF _Ref353459762 \r \h </w:instrText>
      </w:r>
      <w:r w:rsidRPr="007132D5">
        <w:fldChar w:fldCharType="separate"/>
      </w:r>
      <w:r w:rsidRPr="007132D5">
        <w:t>[1]</w:t>
      </w:r>
      <w:r w:rsidRPr="007132D5">
        <w:fldChar w:fldCharType="end"/>
      </w:r>
      <w:r w:rsidRPr="007132D5">
        <w:t>.  Additional requirements may be required, depending on the individual type or purpose of the sensor.</w:t>
      </w:r>
    </w:p>
    <w:p w14:paraId="3FBFC1A1" w14:textId="77777777" w:rsidR="00286560" w:rsidRPr="007132D5" w:rsidRDefault="00286560" w:rsidP="00286560">
      <w:pPr>
        <w:pStyle w:val="Brdtekst"/>
      </w:pPr>
      <w:r w:rsidRPr="007132D5">
        <w:t>In particular, where measurements from a number of sensors overlap or provide coverage for adjacent areas, the identification of potentially anomalous readings should be included within the functionality of the data processing to reduce the possibility of incorrect decisions and to highlight the need for maintenance or inspection of the sensors.</w:t>
      </w:r>
    </w:p>
    <w:p w14:paraId="3A741A53" w14:textId="77777777" w:rsidR="00286560" w:rsidRPr="007132D5" w:rsidRDefault="00286560" w:rsidP="00286560">
      <w:pPr>
        <w:pStyle w:val="Overskrift3"/>
      </w:pPr>
      <w:bookmarkStart w:id="38" w:name="_Toc418521487"/>
      <w:bookmarkStart w:id="39" w:name="_Toc418597446"/>
      <w:bookmarkStart w:id="40" w:name="_Toc452277050"/>
      <w:r w:rsidRPr="007132D5">
        <w:t>Accuracy</w:t>
      </w:r>
      <w:bookmarkEnd w:id="38"/>
      <w:bookmarkEnd w:id="39"/>
      <w:bookmarkEnd w:id="40"/>
    </w:p>
    <w:p w14:paraId="1322BE04" w14:textId="77777777" w:rsidR="00286560" w:rsidRPr="007132D5" w:rsidRDefault="00286560" w:rsidP="00286560">
      <w:pPr>
        <w:pStyle w:val="Brdtekst"/>
      </w:pPr>
      <w:r w:rsidRPr="007132D5">
        <w:t xml:space="preserve">Where a VTS Authority determines a need to establish their own monitoring stations, it should be noted that the individual VTS Authorities, in conjunction with hydrographical and meteorological experts, should determine the accuracy and availability requirements for each VTS Centre, as these will be based on individual circumstances.  </w:t>
      </w:r>
      <w:r w:rsidRPr="007132D5">
        <w:fldChar w:fldCharType="begin"/>
      </w:r>
      <w:r w:rsidRPr="007132D5">
        <w:instrText xml:space="preserve"> REF _Ref350960268 \r \h </w:instrText>
      </w:r>
      <w:r w:rsidRPr="007132D5">
        <w:fldChar w:fldCharType="separate"/>
      </w:r>
      <w:r w:rsidRPr="007132D5">
        <w:t>Table 19</w:t>
      </w:r>
      <w:r w:rsidRPr="007132D5">
        <w:fldChar w:fldCharType="end"/>
      </w:r>
      <w:r w:rsidRPr="007132D5">
        <w:t xml:space="preserve"> gives an indication of typical measuring range and minimum accuracy requirements for various common environmental parameters.</w:t>
      </w:r>
    </w:p>
    <w:p w14:paraId="36E06D74" w14:textId="77777777" w:rsidR="00286560" w:rsidRPr="007132D5" w:rsidRDefault="00286560" w:rsidP="00286560">
      <w:pPr>
        <w:pStyle w:val="Brdtekst"/>
        <w:ind w:left="567"/>
      </w:pPr>
      <w:r w:rsidRPr="007132D5">
        <w:rPr>
          <w:b/>
        </w:rPr>
        <w:t>Note</w:t>
      </w:r>
      <w:r w:rsidRPr="007132D5">
        <w:t>: The availability requirement should be as</w:t>
      </w:r>
      <w:r>
        <w:t xml:space="preserve"> prescribed by IMO A.915(22) </w:t>
      </w:r>
      <w:r w:rsidRPr="007132D5">
        <w:rPr>
          <w:highlight w:val="yellow"/>
        </w:rPr>
        <w:fldChar w:fldCharType="begin"/>
      </w:r>
      <w:r w:rsidRPr="007132D5">
        <w:instrText xml:space="preserve"> REF _Ref353460146 \r \h </w:instrText>
      </w:r>
      <w:r w:rsidRPr="007132D5">
        <w:rPr>
          <w:highlight w:val="yellow"/>
        </w:rPr>
      </w:r>
      <w:r w:rsidRPr="007132D5">
        <w:rPr>
          <w:highlight w:val="yellow"/>
        </w:rPr>
        <w:fldChar w:fldCharType="separate"/>
      </w:r>
      <w:r w:rsidRPr="007132D5">
        <w:t>[9]</w:t>
      </w:r>
      <w:r w:rsidRPr="007132D5">
        <w:rPr>
          <w:highlight w:val="yellow"/>
        </w:rPr>
        <w:fldChar w:fldCharType="end"/>
      </w:r>
      <w:r w:rsidRPr="007132D5">
        <w:t>.</w:t>
      </w:r>
    </w:p>
    <w:p w14:paraId="5AD3D85A" w14:textId="77777777" w:rsidR="00286560" w:rsidRPr="007132D5" w:rsidRDefault="00286560" w:rsidP="00286560">
      <w:pPr>
        <w:pStyle w:val="Tablecaption"/>
        <w:jc w:val="center"/>
      </w:pPr>
      <w:bookmarkStart w:id="41" w:name="_Ref350960268"/>
      <w:bookmarkStart w:id="42" w:name="_Toc418521063"/>
      <w:bookmarkStart w:id="43" w:name="_Toc452277217"/>
      <w:r w:rsidRPr="007132D5">
        <w:t>Environmental Sensor Requirements</w:t>
      </w:r>
      <w:bookmarkEnd w:id="41"/>
      <w:bookmarkEnd w:id="42"/>
      <w:bookmarkEnd w:id="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682"/>
        <w:gridCol w:w="1800"/>
        <w:gridCol w:w="2622"/>
        <w:gridCol w:w="2958"/>
      </w:tblGrid>
      <w:tr w:rsidR="00286560" w:rsidRPr="007132D5" w14:paraId="3B74382B" w14:textId="77777777" w:rsidTr="00EE3FD3">
        <w:trPr>
          <w:trHeight w:val="397"/>
          <w:tblHeader/>
          <w:jc w:val="center"/>
        </w:trPr>
        <w:tc>
          <w:tcPr>
            <w:tcW w:w="0" w:type="auto"/>
            <w:shd w:val="clear" w:color="auto" w:fill="DADFF6"/>
            <w:vAlign w:val="center"/>
          </w:tcPr>
          <w:p w14:paraId="0C1FCD0A" w14:textId="77777777" w:rsidR="00286560" w:rsidRPr="007132D5" w:rsidRDefault="00286560" w:rsidP="00EE3FD3">
            <w:pPr>
              <w:pStyle w:val="Tableheading"/>
              <w:jc w:val="center"/>
              <w:rPr>
                <w:lang w:val="en-GB"/>
              </w:rPr>
            </w:pPr>
            <w:r w:rsidRPr="007132D5">
              <w:rPr>
                <w:lang w:val="en-GB"/>
              </w:rPr>
              <w:t>Parameter</w:t>
            </w:r>
          </w:p>
        </w:tc>
        <w:tc>
          <w:tcPr>
            <w:tcW w:w="1828" w:type="dxa"/>
            <w:shd w:val="clear" w:color="auto" w:fill="DADFF6"/>
            <w:vAlign w:val="center"/>
          </w:tcPr>
          <w:p w14:paraId="3B09B207" w14:textId="77777777" w:rsidR="00286560" w:rsidRPr="007132D5" w:rsidRDefault="00286560" w:rsidP="00EE3FD3">
            <w:pPr>
              <w:pStyle w:val="Tableheading"/>
              <w:jc w:val="center"/>
              <w:rPr>
                <w:bCs/>
                <w:lang w:val="en-GB"/>
              </w:rPr>
            </w:pPr>
            <w:r w:rsidRPr="007132D5">
              <w:rPr>
                <w:rFonts w:cs="Arial"/>
                <w:bCs/>
                <w:lang w:val="en-GB"/>
              </w:rPr>
              <w:t>Measuring Range</w:t>
            </w:r>
          </w:p>
        </w:tc>
        <w:tc>
          <w:tcPr>
            <w:tcW w:w="2694" w:type="dxa"/>
            <w:shd w:val="clear" w:color="auto" w:fill="DADFF6"/>
            <w:vAlign w:val="center"/>
          </w:tcPr>
          <w:p w14:paraId="7DFF95A0" w14:textId="77777777" w:rsidR="00286560" w:rsidRPr="007132D5" w:rsidRDefault="00286560" w:rsidP="00EE3FD3">
            <w:pPr>
              <w:pStyle w:val="Tableheading"/>
              <w:jc w:val="center"/>
              <w:rPr>
                <w:lang w:val="en-GB"/>
              </w:rPr>
            </w:pPr>
            <w:r w:rsidRPr="007132D5">
              <w:rPr>
                <w:lang w:val="en-GB"/>
              </w:rPr>
              <w:t>Minimum Accuracy</w:t>
            </w:r>
          </w:p>
        </w:tc>
        <w:tc>
          <w:tcPr>
            <w:tcW w:w="3045" w:type="dxa"/>
            <w:shd w:val="clear" w:color="auto" w:fill="DADFF6"/>
            <w:vAlign w:val="center"/>
          </w:tcPr>
          <w:p w14:paraId="511C0838" w14:textId="77777777" w:rsidR="00286560" w:rsidRPr="007132D5" w:rsidRDefault="00286560" w:rsidP="00EE3FD3">
            <w:pPr>
              <w:pStyle w:val="Tableheading"/>
              <w:jc w:val="center"/>
              <w:rPr>
                <w:rFonts w:cs="Arial"/>
                <w:bCs/>
                <w:lang w:val="en-GB"/>
              </w:rPr>
            </w:pPr>
            <w:r w:rsidRPr="007132D5">
              <w:rPr>
                <w:rFonts w:cs="Arial"/>
                <w:bCs/>
                <w:lang w:val="en-GB"/>
              </w:rPr>
              <w:t>Remarks</w:t>
            </w:r>
          </w:p>
        </w:tc>
      </w:tr>
      <w:tr w:rsidR="00286560" w:rsidRPr="007132D5" w14:paraId="6504F5F4" w14:textId="77777777" w:rsidTr="00EE3FD3">
        <w:trPr>
          <w:trHeight w:val="397"/>
          <w:jc w:val="center"/>
        </w:trPr>
        <w:tc>
          <w:tcPr>
            <w:tcW w:w="0" w:type="auto"/>
            <w:shd w:val="clear" w:color="auto" w:fill="DADFF6"/>
            <w:vAlign w:val="center"/>
          </w:tcPr>
          <w:p w14:paraId="749B8BB4" w14:textId="77777777" w:rsidR="00286560" w:rsidRPr="007132D5" w:rsidRDefault="00286560" w:rsidP="00EE3FD3">
            <w:pPr>
              <w:pStyle w:val="Tableheading"/>
              <w:rPr>
                <w:lang w:val="en-GB"/>
              </w:rPr>
            </w:pPr>
            <w:r w:rsidRPr="007132D5">
              <w:rPr>
                <w:lang w:val="en-GB"/>
              </w:rPr>
              <w:t>Height of Tide</w:t>
            </w:r>
          </w:p>
        </w:tc>
        <w:tc>
          <w:tcPr>
            <w:tcW w:w="1828" w:type="dxa"/>
          </w:tcPr>
          <w:p w14:paraId="0E4B808A" w14:textId="77777777" w:rsidR="00286560" w:rsidRPr="007132D5" w:rsidRDefault="00286560" w:rsidP="00EE3FD3">
            <w:pPr>
              <w:pStyle w:val="Tabletext"/>
            </w:pPr>
            <w:r w:rsidRPr="007132D5">
              <w:t>0 to 20 m (or greater)</w:t>
            </w:r>
          </w:p>
        </w:tc>
        <w:tc>
          <w:tcPr>
            <w:tcW w:w="2694" w:type="dxa"/>
            <w:vAlign w:val="center"/>
          </w:tcPr>
          <w:p w14:paraId="018EE343" w14:textId="77777777" w:rsidR="00286560" w:rsidRPr="007132D5" w:rsidRDefault="00286560" w:rsidP="00EE3FD3">
            <w:pPr>
              <w:pStyle w:val="Tabletext"/>
            </w:pPr>
            <w:r w:rsidRPr="007132D5">
              <w:sym w:font="Symbol" w:char="F0A3"/>
            </w:r>
            <w:r w:rsidRPr="007132D5">
              <w:t xml:space="preserve">  0.01 m </w:t>
            </w:r>
          </w:p>
        </w:tc>
        <w:tc>
          <w:tcPr>
            <w:tcW w:w="3045" w:type="dxa"/>
          </w:tcPr>
          <w:p w14:paraId="61B12C7F" w14:textId="77777777" w:rsidR="00286560" w:rsidRPr="007132D5" w:rsidRDefault="00286560" w:rsidP="00EE3FD3">
            <w:pPr>
              <w:pStyle w:val="Tabletext"/>
            </w:pPr>
          </w:p>
        </w:tc>
      </w:tr>
      <w:tr w:rsidR="00286560" w:rsidRPr="007132D5" w14:paraId="45C166F8" w14:textId="77777777" w:rsidTr="00EE3FD3">
        <w:trPr>
          <w:trHeight w:val="397"/>
          <w:jc w:val="center"/>
        </w:trPr>
        <w:tc>
          <w:tcPr>
            <w:tcW w:w="0" w:type="auto"/>
            <w:shd w:val="clear" w:color="auto" w:fill="DADFF6"/>
            <w:vAlign w:val="center"/>
          </w:tcPr>
          <w:p w14:paraId="0A5C7393" w14:textId="77777777" w:rsidR="00286560" w:rsidRPr="007132D5" w:rsidRDefault="00286560" w:rsidP="00EE3FD3">
            <w:pPr>
              <w:pStyle w:val="Tableheading"/>
              <w:rPr>
                <w:lang w:val="en-GB"/>
              </w:rPr>
            </w:pPr>
            <w:r w:rsidRPr="007132D5">
              <w:rPr>
                <w:lang w:val="en-GB"/>
              </w:rPr>
              <w:t>Rate of Tidal Stream/ Current</w:t>
            </w:r>
          </w:p>
        </w:tc>
        <w:tc>
          <w:tcPr>
            <w:tcW w:w="1828" w:type="dxa"/>
            <w:vAlign w:val="center"/>
          </w:tcPr>
          <w:p w14:paraId="17CA9164" w14:textId="77777777" w:rsidR="00286560" w:rsidRPr="007132D5" w:rsidRDefault="00286560" w:rsidP="00EE3FD3">
            <w:pPr>
              <w:pStyle w:val="Tabletext"/>
            </w:pPr>
            <w:r w:rsidRPr="007132D5">
              <w:t>0 to 10 m/s</w:t>
            </w:r>
          </w:p>
        </w:tc>
        <w:tc>
          <w:tcPr>
            <w:tcW w:w="2694" w:type="dxa"/>
            <w:vAlign w:val="center"/>
          </w:tcPr>
          <w:p w14:paraId="51386BA4" w14:textId="77777777" w:rsidR="00286560" w:rsidRPr="007132D5" w:rsidRDefault="00286560" w:rsidP="00EE3FD3">
            <w:pPr>
              <w:pStyle w:val="Tabletext"/>
            </w:pPr>
            <w:r w:rsidRPr="007132D5">
              <w:sym w:font="Symbol" w:char="F0A3"/>
            </w:r>
            <w:r w:rsidRPr="007132D5">
              <w:t xml:space="preserve">  1</w:t>
            </w:r>
            <w:r w:rsidRPr="007132D5">
              <w:rPr>
                <w:lang w:eastAsia="de-DE"/>
              </w:rPr>
              <w:t>%</w:t>
            </w:r>
            <w:r w:rsidRPr="007132D5">
              <w:t xml:space="preserve"> </w:t>
            </w:r>
          </w:p>
        </w:tc>
        <w:tc>
          <w:tcPr>
            <w:tcW w:w="3045" w:type="dxa"/>
          </w:tcPr>
          <w:p w14:paraId="7C8642E6" w14:textId="77777777" w:rsidR="00286560" w:rsidRPr="007132D5" w:rsidRDefault="00286560" w:rsidP="00EE3FD3">
            <w:pPr>
              <w:pStyle w:val="Tabletext"/>
            </w:pPr>
            <w:r w:rsidRPr="007132D5">
              <w:t>Maximum value to reflect local conditions</w:t>
            </w:r>
          </w:p>
        </w:tc>
      </w:tr>
      <w:tr w:rsidR="00286560" w:rsidRPr="007132D5" w14:paraId="61F3F272" w14:textId="77777777" w:rsidTr="00EE3FD3">
        <w:trPr>
          <w:trHeight w:val="397"/>
          <w:jc w:val="center"/>
        </w:trPr>
        <w:tc>
          <w:tcPr>
            <w:tcW w:w="0" w:type="auto"/>
            <w:shd w:val="clear" w:color="auto" w:fill="DADFF6"/>
            <w:vAlign w:val="center"/>
          </w:tcPr>
          <w:p w14:paraId="279803D9" w14:textId="77777777" w:rsidR="00286560" w:rsidRPr="007132D5" w:rsidRDefault="00286560" w:rsidP="00EE3FD3">
            <w:pPr>
              <w:pStyle w:val="Tableheading"/>
              <w:rPr>
                <w:lang w:val="en-GB"/>
              </w:rPr>
            </w:pPr>
            <w:r w:rsidRPr="007132D5">
              <w:rPr>
                <w:lang w:val="en-GB"/>
              </w:rPr>
              <w:t>Direction of Tidal Stream/Current</w:t>
            </w:r>
          </w:p>
        </w:tc>
        <w:tc>
          <w:tcPr>
            <w:tcW w:w="1828" w:type="dxa"/>
            <w:vAlign w:val="center"/>
          </w:tcPr>
          <w:p w14:paraId="0DD867D0" w14:textId="77777777" w:rsidR="00286560" w:rsidRPr="007132D5" w:rsidRDefault="00286560" w:rsidP="00EE3FD3">
            <w:pPr>
              <w:pStyle w:val="Tabletext"/>
            </w:pPr>
            <w:r w:rsidRPr="007132D5">
              <w:t>0° to 360°</w:t>
            </w:r>
          </w:p>
        </w:tc>
        <w:tc>
          <w:tcPr>
            <w:tcW w:w="2694" w:type="dxa"/>
            <w:vAlign w:val="center"/>
          </w:tcPr>
          <w:p w14:paraId="42135115" w14:textId="77777777" w:rsidR="00286560" w:rsidRPr="007132D5" w:rsidRDefault="00286560" w:rsidP="00EE3FD3">
            <w:pPr>
              <w:pStyle w:val="Tabletext"/>
            </w:pPr>
            <w:r w:rsidRPr="007132D5">
              <w:sym w:font="Symbol" w:char="F0A3"/>
            </w:r>
            <w:r w:rsidRPr="007132D5">
              <w:t xml:space="preserve">  5°</w:t>
            </w:r>
          </w:p>
        </w:tc>
        <w:tc>
          <w:tcPr>
            <w:tcW w:w="3045" w:type="dxa"/>
          </w:tcPr>
          <w:p w14:paraId="7A1A6725" w14:textId="77777777" w:rsidR="00286560" w:rsidRPr="007132D5" w:rsidRDefault="00286560" w:rsidP="00EE3FD3">
            <w:pPr>
              <w:pStyle w:val="Tabletext"/>
            </w:pPr>
          </w:p>
        </w:tc>
      </w:tr>
      <w:tr w:rsidR="00286560" w:rsidRPr="007132D5" w14:paraId="5EE7D281" w14:textId="77777777" w:rsidTr="00EE3FD3">
        <w:trPr>
          <w:trHeight w:val="555"/>
          <w:jc w:val="center"/>
        </w:trPr>
        <w:tc>
          <w:tcPr>
            <w:tcW w:w="0" w:type="auto"/>
            <w:shd w:val="clear" w:color="auto" w:fill="DADFF6"/>
            <w:vAlign w:val="center"/>
          </w:tcPr>
          <w:p w14:paraId="66A8F0EE" w14:textId="77777777" w:rsidR="00286560" w:rsidRPr="007132D5" w:rsidRDefault="00286560" w:rsidP="00EE3FD3">
            <w:pPr>
              <w:pStyle w:val="Tableheading"/>
              <w:rPr>
                <w:lang w:val="en-GB"/>
              </w:rPr>
            </w:pPr>
            <w:r w:rsidRPr="007132D5">
              <w:rPr>
                <w:lang w:val="en-GB"/>
              </w:rPr>
              <w:t>Wave Height</w:t>
            </w:r>
          </w:p>
        </w:tc>
        <w:tc>
          <w:tcPr>
            <w:tcW w:w="1828" w:type="dxa"/>
            <w:vAlign w:val="center"/>
          </w:tcPr>
          <w:p w14:paraId="7A2FBB6A" w14:textId="77777777" w:rsidR="00286560" w:rsidRPr="007132D5" w:rsidRDefault="00286560" w:rsidP="00EE3FD3">
            <w:pPr>
              <w:pStyle w:val="Tabletext"/>
            </w:pPr>
            <w:r w:rsidRPr="007132D5">
              <w:t>0 to 20 m</w:t>
            </w:r>
          </w:p>
        </w:tc>
        <w:tc>
          <w:tcPr>
            <w:tcW w:w="2694" w:type="dxa"/>
            <w:vAlign w:val="center"/>
          </w:tcPr>
          <w:p w14:paraId="1435D35D" w14:textId="77777777" w:rsidR="00286560" w:rsidRPr="007132D5" w:rsidRDefault="00286560" w:rsidP="00EE3FD3">
            <w:pPr>
              <w:pStyle w:val="Tabletext"/>
            </w:pPr>
            <w:r w:rsidRPr="007132D5">
              <w:sym w:font="Symbol" w:char="F0A3"/>
            </w:r>
            <w:r w:rsidRPr="007132D5">
              <w:t xml:space="preserve"> 0.1 m, for </w:t>
            </w:r>
            <w:r w:rsidRPr="007132D5">
              <w:sym w:font="Symbol" w:char="F0A3"/>
            </w:r>
            <w:r w:rsidRPr="007132D5">
              <w:t xml:space="preserve"> 5 m</w:t>
            </w:r>
          </w:p>
          <w:p w14:paraId="6FFA4204" w14:textId="77777777" w:rsidR="00286560" w:rsidRPr="007132D5" w:rsidRDefault="00286560" w:rsidP="00EE3FD3">
            <w:pPr>
              <w:pStyle w:val="Tabletext"/>
            </w:pPr>
            <w:r w:rsidRPr="007132D5">
              <w:sym w:font="Symbol" w:char="F0A3"/>
            </w:r>
            <w:r w:rsidRPr="007132D5">
              <w:t xml:space="preserve"> 10%,   for &gt; 5 m</w:t>
            </w:r>
          </w:p>
        </w:tc>
        <w:tc>
          <w:tcPr>
            <w:tcW w:w="3045" w:type="dxa"/>
          </w:tcPr>
          <w:p w14:paraId="6EC38C3C" w14:textId="77777777" w:rsidR="00286560" w:rsidRPr="007132D5" w:rsidRDefault="00286560" w:rsidP="00EE3FD3">
            <w:pPr>
              <w:pStyle w:val="Tabletext"/>
            </w:pPr>
          </w:p>
        </w:tc>
      </w:tr>
      <w:tr w:rsidR="00286560" w:rsidRPr="007132D5" w14:paraId="45544F83" w14:textId="77777777" w:rsidTr="00EE3FD3">
        <w:trPr>
          <w:trHeight w:val="397"/>
          <w:jc w:val="center"/>
        </w:trPr>
        <w:tc>
          <w:tcPr>
            <w:tcW w:w="0" w:type="auto"/>
            <w:shd w:val="clear" w:color="auto" w:fill="DADFF6"/>
            <w:vAlign w:val="center"/>
          </w:tcPr>
          <w:p w14:paraId="7E8390AD" w14:textId="77777777" w:rsidR="00286560" w:rsidRPr="007132D5" w:rsidRDefault="00286560" w:rsidP="00EE3FD3">
            <w:pPr>
              <w:pStyle w:val="Tableheading"/>
              <w:rPr>
                <w:lang w:val="en-GB"/>
              </w:rPr>
            </w:pPr>
            <w:r w:rsidRPr="007132D5">
              <w:rPr>
                <w:lang w:val="en-GB"/>
              </w:rPr>
              <w:t>Wave Direction</w:t>
            </w:r>
          </w:p>
        </w:tc>
        <w:tc>
          <w:tcPr>
            <w:tcW w:w="1828" w:type="dxa"/>
          </w:tcPr>
          <w:p w14:paraId="185239AE" w14:textId="77777777" w:rsidR="00286560" w:rsidRPr="007132D5" w:rsidRDefault="00286560" w:rsidP="00EE3FD3">
            <w:pPr>
              <w:pStyle w:val="Tabletext"/>
            </w:pPr>
            <w:r w:rsidRPr="007132D5">
              <w:t>0° to 360°</w:t>
            </w:r>
          </w:p>
        </w:tc>
        <w:tc>
          <w:tcPr>
            <w:tcW w:w="2694" w:type="dxa"/>
            <w:vAlign w:val="center"/>
          </w:tcPr>
          <w:p w14:paraId="257B935E" w14:textId="77777777" w:rsidR="00286560" w:rsidRPr="007132D5" w:rsidRDefault="00286560" w:rsidP="00EE3FD3">
            <w:pPr>
              <w:pStyle w:val="Tabletext"/>
            </w:pPr>
            <w:r w:rsidRPr="007132D5">
              <w:sym w:font="Symbol" w:char="F0A3"/>
            </w:r>
            <w:r w:rsidRPr="007132D5">
              <w:t xml:space="preserve">  20°</w:t>
            </w:r>
          </w:p>
        </w:tc>
        <w:tc>
          <w:tcPr>
            <w:tcW w:w="3045" w:type="dxa"/>
          </w:tcPr>
          <w:p w14:paraId="10D137BF" w14:textId="77777777" w:rsidR="00286560" w:rsidRPr="007132D5" w:rsidRDefault="00286560" w:rsidP="00EE3FD3">
            <w:pPr>
              <w:pStyle w:val="Tabletext"/>
            </w:pPr>
          </w:p>
        </w:tc>
      </w:tr>
      <w:tr w:rsidR="00286560" w:rsidRPr="007132D5" w14:paraId="13EBB63B" w14:textId="77777777" w:rsidTr="00EE3FD3">
        <w:trPr>
          <w:trHeight w:val="397"/>
          <w:jc w:val="center"/>
        </w:trPr>
        <w:tc>
          <w:tcPr>
            <w:tcW w:w="0" w:type="auto"/>
            <w:shd w:val="clear" w:color="auto" w:fill="DADFF6"/>
            <w:vAlign w:val="center"/>
          </w:tcPr>
          <w:p w14:paraId="4E7B261C" w14:textId="77777777" w:rsidR="00286560" w:rsidRPr="007132D5" w:rsidRDefault="00286560" w:rsidP="00EE3FD3">
            <w:pPr>
              <w:pStyle w:val="Tableheading"/>
              <w:rPr>
                <w:lang w:val="en-GB"/>
              </w:rPr>
            </w:pPr>
            <w:r w:rsidRPr="007132D5">
              <w:rPr>
                <w:lang w:val="en-GB"/>
              </w:rPr>
              <w:t>Wind Speed</w:t>
            </w:r>
          </w:p>
        </w:tc>
        <w:tc>
          <w:tcPr>
            <w:tcW w:w="1828" w:type="dxa"/>
          </w:tcPr>
          <w:p w14:paraId="6571F1FC" w14:textId="77777777" w:rsidR="00286560" w:rsidRPr="007132D5" w:rsidRDefault="00286560" w:rsidP="00EE3FD3">
            <w:pPr>
              <w:pStyle w:val="Tabletext"/>
            </w:pPr>
            <w:r w:rsidRPr="007132D5">
              <w:t>0 to 75 m/s</w:t>
            </w:r>
          </w:p>
        </w:tc>
        <w:tc>
          <w:tcPr>
            <w:tcW w:w="2694" w:type="dxa"/>
            <w:vAlign w:val="center"/>
          </w:tcPr>
          <w:p w14:paraId="5F5D4D60" w14:textId="77777777" w:rsidR="00286560" w:rsidRPr="007132D5" w:rsidRDefault="00286560" w:rsidP="00EE3FD3">
            <w:pPr>
              <w:pStyle w:val="Tabletext"/>
            </w:pPr>
            <w:r w:rsidRPr="007132D5">
              <w:sym w:font="Symbol" w:char="F0B1"/>
            </w:r>
            <w:r w:rsidRPr="007132D5">
              <w:t xml:space="preserve"> 0.5 m/s, for </w:t>
            </w:r>
            <w:r w:rsidRPr="007132D5">
              <w:sym w:font="Symbol" w:char="F0A3"/>
            </w:r>
            <w:r w:rsidRPr="007132D5">
              <w:t xml:space="preserve"> 10 m/s </w:t>
            </w:r>
          </w:p>
          <w:p w14:paraId="196E4D3F" w14:textId="77777777" w:rsidR="00286560" w:rsidRPr="007132D5" w:rsidRDefault="00286560" w:rsidP="00EE3FD3">
            <w:pPr>
              <w:pStyle w:val="Tabletext"/>
            </w:pPr>
            <w:r w:rsidRPr="007132D5">
              <w:sym w:font="Symbol" w:char="F0B1"/>
            </w:r>
            <w:r w:rsidRPr="007132D5">
              <w:t xml:space="preserve"> 5%,       for &gt; 10 m/s</w:t>
            </w:r>
          </w:p>
        </w:tc>
        <w:tc>
          <w:tcPr>
            <w:tcW w:w="3045" w:type="dxa"/>
          </w:tcPr>
          <w:p w14:paraId="3796168B" w14:textId="77777777" w:rsidR="00286560" w:rsidRPr="007132D5" w:rsidRDefault="00286560" w:rsidP="00EE3FD3">
            <w:pPr>
              <w:pStyle w:val="Tabletext"/>
            </w:pPr>
          </w:p>
        </w:tc>
      </w:tr>
      <w:tr w:rsidR="00286560" w:rsidRPr="007132D5" w14:paraId="2E482846" w14:textId="77777777" w:rsidTr="00EE3FD3">
        <w:trPr>
          <w:trHeight w:val="397"/>
          <w:jc w:val="center"/>
        </w:trPr>
        <w:tc>
          <w:tcPr>
            <w:tcW w:w="0" w:type="auto"/>
            <w:shd w:val="clear" w:color="auto" w:fill="DADFF6"/>
            <w:vAlign w:val="center"/>
          </w:tcPr>
          <w:p w14:paraId="54BA9FD8" w14:textId="77777777" w:rsidR="00286560" w:rsidRPr="007132D5" w:rsidRDefault="00286560" w:rsidP="00EE3FD3">
            <w:pPr>
              <w:pStyle w:val="Tableheading"/>
              <w:rPr>
                <w:lang w:val="en-GB"/>
              </w:rPr>
            </w:pPr>
            <w:r w:rsidRPr="007132D5">
              <w:rPr>
                <w:lang w:val="en-GB"/>
              </w:rPr>
              <w:t>Wind Direction</w:t>
            </w:r>
          </w:p>
        </w:tc>
        <w:tc>
          <w:tcPr>
            <w:tcW w:w="1828" w:type="dxa"/>
          </w:tcPr>
          <w:p w14:paraId="1692F3F8" w14:textId="77777777" w:rsidR="00286560" w:rsidRPr="007132D5" w:rsidRDefault="00286560" w:rsidP="00EE3FD3">
            <w:pPr>
              <w:pStyle w:val="Tabletext"/>
            </w:pPr>
            <w:r w:rsidRPr="007132D5">
              <w:t>0° to 360°</w:t>
            </w:r>
          </w:p>
        </w:tc>
        <w:tc>
          <w:tcPr>
            <w:tcW w:w="2694" w:type="dxa"/>
            <w:vAlign w:val="center"/>
          </w:tcPr>
          <w:p w14:paraId="1EA6240C" w14:textId="77777777" w:rsidR="00286560" w:rsidRPr="007132D5" w:rsidRDefault="00286560" w:rsidP="00EE3FD3">
            <w:pPr>
              <w:pStyle w:val="Tabletext"/>
            </w:pPr>
            <w:r w:rsidRPr="007132D5">
              <w:sym w:font="Symbol" w:char="F0A3"/>
            </w:r>
            <w:r w:rsidRPr="007132D5">
              <w:t xml:space="preserve">  3°</w:t>
            </w:r>
          </w:p>
        </w:tc>
        <w:tc>
          <w:tcPr>
            <w:tcW w:w="3045" w:type="dxa"/>
          </w:tcPr>
          <w:p w14:paraId="66C1A79D" w14:textId="77777777" w:rsidR="00286560" w:rsidRPr="007132D5" w:rsidRDefault="00286560" w:rsidP="00EE3FD3">
            <w:pPr>
              <w:pStyle w:val="Tabletext"/>
            </w:pPr>
          </w:p>
        </w:tc>
      </w:tr>
      <w:tr w:rsidR="00286560" w:rsidRPr="009B377F" w14:paraId="51B848A3" w14:textId="77777777" w:rsidTr="00EE3FD3">
        <w:trPr>
          <w:trHeight w:val="397"/>
          <w:jc w:val="center"/>
        </w:trPr>
        <w:tc>
          <w:tcPr>
            <w:tcW w:w="0" w:type="auto"/>
            <w:shd w:val="clear" w:color="auto" w:fill="DADFF6"/>
            <w:vAlign w:val="center"/>
          </w:tcPr>
          <w:p w14:paraId="213DD109" w14:textId="77777777" w:rsidR="00286560" w:rsidRPr="007132D5" w:rsidRDefault="00286560" w:rsidP="00EE3FD3">
            <w:pPr>
              <w:pStyle w:val="Tableheading"/>
              <w:rPr>
                <w:lang w:val="en-GB"/>
              </w:rPr>
            </w:pPr>
            <w:r w:rsidRPr="007132D5">
              <w:rPr>
                <w:lang w:val="en-GB"/>
              </w:rPr>
              <w:t>Visibility</w:t>
            </w:r>
          </w:p>
        </w:tc>
        <w:tc>
          <w:tcPr>
            <w:tcW w:w="1828" w:type="dxa"/>
            <w:vAlign w:val="center"/>
          </w:tcPr>
          <w:p w14:paraId="5B89044F" w14:textId="77777777" w:rsidR="00286560" w:rsidRPr="007132D5" w:rsidRDefault="00286560" w:rsidP="00EE3FD3">
            <w:pPr>
              <w:pStyle w:val="Tabletext"/>
            </w:pPr>
            <w:r w:rsidRPr="007132D5">
              <w:t>10 to 20,000 m</w:t>
            </w:r>
          </w:p>
        </w:tc>
        <w:tc>
          <w:tcPr>
            <w:tcW w:w="2694" w:type="dxa"/>
            <w:vAlign w:val="center"/>
          </w:tcPr>
          <w:p w14:paraId="327733D3" w14:textId="77777777" w:rsidR="00286560" w:rsidRPr="009B377F" w:rsidRDefault="00286560" w:rsidP="00EE3FD3">
            <w:pPr>
              <w:pStyle w:val="Tabletext"/>
              <w:rPr>
                <w:iCs/>
                <w:lang w:val="nb-NO"/>
                <w:rPrChange w:id="44" w:author="Richard Aase" w:date="2018-10-03T08:52:00Z">
                  <w:rPr>
                    <w:iCs/>
                  </w:rPr>
                </w:rPrChange>
              </w:rPr>
            </w:pPr>
            <w:r w:rsidRPr="007132D5">
              <w:sym w:font="Symbol" w:char="F0A3"/>
            </w:r>
            <w:r w:rsidRPr="009B377F">
              <w:rPr>
                <w:lang w:val="nb-NO"/>
                <w:rPrChange w:id="45" w:author="Richard Aase" w:date="2018-10-03T08:52:00Z">
                  <w:rPr/>
                </w:rPrChange>
              </w:rPr>
              <w:t xml:space="preserve"> 50 m, for ≤ 600 m</w:t>
            </w:r>
          </w:p>
          <w:p w14:paraId="220BF96D" w14:textId="77777777" w:rsidR="00286560" w:rsidRPr="009B377F" w:rsidRDefault="00286560" w:rsidP="00EE3FD3">
            <w:pPr>
              <w:pStyle w:val="Tabletext"/>
              <w:rPr>
                <w:lang w:val="nb-NO"/>
                <w:rPrChange w:id="46" w:author="Richard Aase" w:date="2018-10-03T08:52:00Z">
                  <w:rPr/>
                </w:rPrChange>
              </w:rPr>
            </w:pPr>
            <w:r w:rsidRPr="007132D5">
              <w:sym w:font="Symbol" w:char="F0A3"/>
            </w:r>
            <w:r w:rsidRPr="009B377F">
              <w:rPr>
                <w:lang w:val="nb-NO"/>
                <w:rPrChange w:id="47" w:author="Richard Aase" w:date="2018-10-03T08:52:00Z">
                  <w:rPr/>
                </w:rPrChange>
              </w:rPr>
              <w:t xml:space="preserve"> 10%,  for 600 m – 1500 m</w:t>
            </w:r>
          </w:p>
          <w:p w14:paraId="406C80EC" w14:textId="77777777" w:rsidR="00286560" w:rsidRPr="009B377F" w:rsidRDefault="00286560" w:rsidP="00EE3FD3">
            <w:pPr>
              <w:pStyle w:val="Tabletext"/>
              <w:rPr>
                <w:lang w:val="nb-NO"/>
                <w:rPrChange w:id="48" w:author="Richard Aase" w:date="2018-10-03T08:52:00Z">
                  <w:rPr/>
                </w:rPrChange>
              </w:rPr>
            </w:pPr>
            <w:r w:rsidRPr="007132D5">
              <w:sym w:font="Symbol" w:char="F0A3"/>
            </w:r>
            <w:r w:rsidRPr="009B377F">
              <w:rPr>
                <w:lang w:val="nb-NO"/>
                <w:rPrChange w:id="49" w:author="Richard Aase" w:date="2018-10-03T08:52:00Z">
                  <w:rPr/>
                </w:rPrChange>
              </w:rPr>
              <w:t xml:space="preserve"> 20%,  for &gt; 1500 m</w:t>
            </w:r>
          </w:p>
        </w:tc>
        <w:tc>
          <w:tcPr>
            <w:tcW w:w="3045" w:type="dxa"/>
          </w:tcPr>
          <w:p w14:paraId="1D9AABAA" w14:textId="77777777" w:rsidR="00286560" w:rsidRPr="009B377F" w:rsidRDefault="00286560" w:rsidP="00EE3FD3">
            <w:pPr>
              <w:pStyle w:val="Tabletext"/>
              <w:rPr>
                <w:lang w:val="nb-NO"/>
                <w:rPrChange w:id="50" w:author="Richard Aase" w:date="2018-10-03T08:52:00Z">
                  <w:rPr/>
                </w:rPrChange>
              </w:rPr>
            </w:pPr>
          </w:p>
        </w:tc>
      </w:tr>
      <w:tr w:rsidR="00286560" w:rsidRPr="007132D5" w14:paraId="56920D1E" w14:textId="77777777" w:rsidTr="00EE3FD3">
        <w:trPr>
          <w:trHeight w:val="397"/>
          <w:jc w:val="center"/>
        </w:trPr>
        <w:tc>
          <w:tcPr>
            <w:tcW w:w="0" w:type="auto"/>
            <w:shd w:val="clear" w:color="auto" w:fill="DADFF6"/>
            <w:vAlign w:val="center"/>
          </w:tcPr>
          <w:p w14:paraId="25C771AE" w14:textId="77777777" w:rsidR="00286560" w:rsidRPr="007132D5" w:rsidRDefault="00286560" w:rsidP="00EE3FD3">
            <w:pPr>
              <w:pStyle w:val="Tableheading"/>
              <w:rPr>
                <w:lang w:val="en-GB"/>
              </w:rPr>
            </w:pPr>
            <w:r w:rsidRPr="007132D5">
              <w:rPr>
                <w:lang w:val="en-GB"/>
              </w:rPr>
              <w:t>Air Temperature</w:t>
            </w:r>
          </w:p>
        </w:tc>
        <w:tc>
          <w:tcPr>
            <w:tcW w:w="1828" w:type="dxa"/>
            <w:vAlign w:val="center"/>
          </w:tcPr>
          <w:p w14:paraId="6F60D93B" w14:textId="77777777" w:rsidR="00286560" w:rsidRPr="007132D5" w:rsidRDefault="00286560" w:rsidP="00EE3FD3">
            <w:pPr>
              <w:pStyle w:val="Tabletext"/>
            </w:pPr>
            <w:r w:rsidRPr="007132D5">
              <w:t>-10° to +50° C</w:t>
            </w:r>
          </w:p>
        </w:tc>
        <w:tc>
          <w:tcPr>
            <w:tcW w:w="2694" w:type="dxa"/>
            <w:vAlign w:val="center"/>
          </w:tcPr>
          <w:p w14:paraId="717A8F09" w14:textId="77777777" w:rsidR="00286560" w:rsidRPr="007132D5" w:rsidRDefault="00286560" w:rsidP="00EE3FD3">
            <w:pPr>
              <w:pStyle w:val="Tabletext"/>
            </w:pPr>
            <w:r w:rsidRPr="007132D5">
              <w:sym w:font="Symbol" w:char="F0A3"/>
            </w:r>
            <w:r w:rsidRPr="007132D5">
              <w:t xml:space="preserve">  </w:t>
            </w:r>
            <w:r w:rsidRPr="007132D5">
              <w:rPr>
                <w:lang w:eastAsia="de-DE"/>
              </w:rPr>
              <w:t>0.3°</w:t>
            </w:r>
            <w:r w:rsidRPr="007132D5">
              <w:t xml:space="preserve"> C</w:t>
            </w:r>
          </w:p>
        </w:tc>
        <w:tc>
          <w:tcPr>
            <w:tcW w:w="3045" w:type="dxa"/>
          </w:tcPr>
          <w:p w14:paraId="05CE4DF9" w14:textId="77777777" w:rsidR="00286560" w:rsidRPr="007132D5" w:rsidRDefault="00286560" w:rsidP="00EE3FD3">
            <w:pPr>
              <w:pStyle w:val="Tabletext"/>
            </w:pPr>
            <w:r w:rsidRPr="007132D5">
              <w:t>The measuring range should be aligned to the applicable hot/cold climate category area</w:t>
            </w:r>
          </w:p>
        </w:tc>
      </w:tr>
      <w:tr w:rsidR="00286560" w:rsidRPr="007132D5" w14:paraId="67FD2D0D" w14:textId="77777777" w:rsidTr="00EE3FD3">
        <w:trPr>
          <w:trHeight w:val="397"/>
          <w:jc w:val="center"/>
        </w:trPr>
        <w:tc>
          <w:tcPr>
            <w:tcW w:w="0" w:type="auto"/>
            <w:shd w:val="clear" w:color="auto" w:fill="DADFF6"/>
            <w:vAlign w:val="center"/>
          </w:tcPr>
          <w:p w14:paraId="3C0E1290" w14:textId="77777777" w:rsidR="00286560" w:rsidRPr="007132D5" w:rsidRDefault="00286560" w:rsidP="00EE3FD3">
            <w:pPr>
              <w:pStyle w:val="Tableheading"/>
              <w:rPr>
                <w:lang w:val="en-GB"/>
              </w:rPr>
            </w:pPr>
            <w:r w:rsidRPr="007132D5">
              <w:rPr>
                <w:lang w:val="en-GB"/>
              </w:rPr>
              <w:lastRenderedPageBreak/>
              <w:t>Air Humidity</w:t>
            </w:r>
          </w:p>
        </w:tc>
        <w:tc>
          <w:tcPr>
            <w:tcW w:w="1828" w:type="dxa"/>
          </w:tcPr>
          <w:p w14:paraId="02EAEFEA" w14:textId="77777777" w:rsidR="00286560" w:rsidRPr="007132D5" w:rsidRDefault="00286560" w:rsidP="00EE3FD3">
            <w:pPr>
              <w:pStyle w:val="Tabletext"/>
            </w:pPr>
            <w:r w:rsidRPr="007132D5">
              <w:t>0 to 100% RH</w:t>
            </w:r>
          </w:p>
        </w:tc>
        <w:tc>
          <w:tcPr>
            <w:tcW w:w="2694" w:type="dxa"/>
            <w:vAlign w:val="center"/>
          </w:tcPr>
          <w:p w14:paraId="0A029012" w14:textId="77777777" w:rsidR="00286560" w:rsidRPr="007132D5" w:rsidRDefault="00286560" w:rsidP="00EE3FD3">
            <w:pPr>
              <w:pStyle w:val="Tabletext"/>
            </w:pPr>
            <w:r w:rsidRPr="007132D5">
              <w:sym w:font="Symbol" w:char="F0A3"/>
            </w:r>
            <w:r w:rsidRPr="007132D5">
              <w:t xml:space="preserve">  </w:t>
            </w:r>
            <w:r w:rsidRPr="007132D5">
              <w:rPr>
                <w:lang w:eastAsia="de-DE"/>
              </w:rPr>
              <w:t>2% RH</w:t>
            </w:r>
          </w:p>
        </w:tc>
        <w:tc>
          <w:tcPr>
            <w:tcW w:w="3045" w:type="dxa"/>
          </w:tcPr>
          <w:p w14:paraId="1F5DAE87" w14:textId="77777777" w:rsidR="00286560" w:rsidRPr="007132D5" w:rsidRDefault="00286560" w:rsidP="00EE3FD3">
            <w:pPr>
              <w:pStyle w:val="Tabletext"/>
            </w:pPr>
          </w:p>
        </w:tc>
      </w:tr>
      <w:tr w:rsidR="00286560" w:rsidRPr="007132D5" w14:paraId="347289E9" w14:textId="77777777" w:rsidTr="00EE3FD3">
        <w:trPr>
          <w:trHeight w:val="397"/>
          <w:jc w:val="center"/>
        </w:trPr>
        <w:tc>
          <w:tcPr>
            <w:tcW w:w="0" w:type="auto"/>
            <w:shd w:val="clear" w:color="auto" w:fill="DADFF6"/>
            <w:vAlign w:val="center"/>
          </w:tcPr>
          <w:p w14:paraId="76B62945" w14:textId="77777777" w:rsidR="00286560" w:rsidRPr="007132D5" w:rsidRDefault="00286560" w:rsidP="00EE3FD3">
            <w:pPr>
              <w:pStyle w:val="Tableheading"/>
              <w:rPr>
                <w:lang w:val="en-GB"/>
              </w:rPr>
            </w:pPr>
            <w:r w:rsidRPr="007132D5">
              <w:rPr>
                <w:lang w:val="en-GB"/>
              </w:rPr>
              <w:t>Air Pressure</w:t>
            </w:r>
          </w:p>
        </w:tc>
        <w:tc>
          <w:tcPr>
            <w:tcW w:w="1828" w:type="dxa"/>
          </w:tcPr>
          <w:p w14:paraId="455A209F" w14:textId="77777777" w:rsidR="00286560" w:rsidRPr="007132D5" w:rsidRDefault="00286560" w:rsidP="00EE3FD3">
            <w:pPr>
              <w:pStyle w:val="Tabletext"/>
            </w:pPr>
            <w:r w:rsidRPr="007132D5">
              <w:t>920 to 1080 hPa</w:t>
            </w:r>
          </w:p>
        </w:tc>
        <w:tc>
          <w:tcPr>
            <w:tcW w:w="2694" w:type="dxa"/>
            <w:vAlign w:val="center"/>
          </w:tcPr>
          <w:p w14:paraId="2DA2449C" w14:textId="77777777" w:rsidR="00286560" w:rsidRPr="007132D5" w:rsidRDefault="00286560" w:rsidP="00EE3FD3">
            <w:pPr>
              <w:pStyle w:val="Tabletext"/>
            </w:pPr>
            <w:r w:rsidRPr="007132D5">
              <w:sym w:font="Symbol" w:char="F0A3"/>
            </w:r>
            <w:r w:rsidRPr="007132D5">
              <w:t xml:space="preserve">  0.3 hPa</w:t>
            </w:r>
          </w:p>
        </w:tc>
        <w:tc>
          <w:tcPr>
            <w:tcW w:w="3045" w:type="dxa"/>
          </w:tcPr>
          <w:p w14:paraId="452EEE23" w14:textId="77777777" w:rsidR="00286560" w:rsidRPr="007132D5" w:rsidRDefault="00286560" w:rsidP="00EE3FD3">
            <w:pPr>
              <w:pStyle w:val="Tabletext"/>
            </w:pPr>
          </w:p>
        </w:tc>
      </w:tr>
      <w:tr w:rsidR="00286560" w:rsidRPr="007132D5" w14:paraId="75DA0243" w14:textId="77777777" w:rsidTr="00EE3FD3">
        <w:trPr>
          <w:trHeight w:val="397"/>
          <w:jc w:val="center"/>
        </w:trPr>
        <w:tc>
          <w:tcPr>
            <w:tcW w:w="0" w:type="auto"/>
            <w:shd w:val="clear" w:color="auto" w:fill="DADFF6"/>
            <w:vAlign w:val="center"/>
          </w:tcPr>
          <w:p w14:paraId="29217747" w14:textId="77777777" w:rsidR="00286560" w:rsidRPr="007132D5" w:rsidRDefault="00286560" w:rsidP="00EE3FD3">
            <w:pPr>
              <w:pStyle w:val="Tableheading"/>
              <w:rPr>
                <w:lang w:val="en-GB"/>
              </w:rPr>
            </w:pPr>
            <w:r w:rsidRPr="007132D5">
              <w:rPr>
                <w:lang w:val="en-GB"/>
              </w:rPr>
              <w:t>Sea Surface Temperature</w:t>
            </w:r>
          </w:p>
        </w:tc>
        <w:tc>
          <w:tcPr>
            <w:tcW w:w="1828" w:type="dxa"/>
            <w:vAlign w:val="center"/>
          </w:tcPr>
          <w:p w14:paraId="03E9AB26" w14:textId="77777777" w:rsidR="00286560" w:rsidRPr="007132D5" w:rsidRDefault="00286560" w:rsidP="00EE3FD3">
            <w:pPr>
              <w:pStyle w:val="Tabletext"/>
            </w:pPr>
            <w:r w:rsidRPr="007132D5">
              <w:t>-2° to + 40° C</w:t>
            </w:r>
          </w:p>
        </w:tc>
        <w:tc>
          <w:tcPr>
            <w:tcW w:w="2694" w:type="dxa"/>
            <w:vAlign w:val="center"/>
          </w:tcPr>
          <w:p w14:paraId="365787CE" w14:textId="77777777" w:rsidR="00286560" w:rsidRPr="007132D5" w:rsidRDefault="00286560" w:rsidP="00EE3FD3">
            <w:pPr>
              <w:pStyle w:val="Tabletext"/>
            </w:pPr>
            <w:r w:rsidRPr="007132D5">
              <w:sym w:font="Symbol" w:char="F0A3"/>
            </w:r>
            <w:r w:rsidRPr="007132D5">
              <w:t xml:space="preserve">  0.5° C</w:t>
            </w:r>
          </w:p>
        </w:tc>
        <w:tc>
          <w:tcPr>
            <w:tcW w:w="3045" w:type="dxa"/>
          </w:tcPr>
          <w:p w14:paraId="5701A9C0" w14:textId="77777777" w:rsidR="00286560" w:rsidRPr="007132D5" w:rsidRDefault="00286560" w:rsidP="00EE3FD3">
            <w:pPr>
              <w:pStyle w:val="Tabletext"/>
            </w:pPr>
            <w:r w:rsidRPr="007132D5">
              <w:t>The measuring range should be aligned to the applicable hot/cold climate category area</w:t>
            </w:r>
          </w:p>
        </w:tc>
      </w:tr>
      <w:tr w:rsidR="00286560" w:rsidRPr="007132D5" w14:paraId="481D4EFA" w14:textId="77777777" w:rsidTr="00EE3FD3">
        <w:trPr>
          <w:trHeight w:val="397"/>
          <w:jc w:val="center"/>
        </w:trPr>
        <w:tc>
          <w:tcPr>
            <w:tcW w:w="0" w:type="auto"/>
            <w:shd w:val="clear" w:color="auto" w:fill="DADFF6"/>
            <w:vAlign w:val="center"/>
          </w:tcPr>
          <w:p w14:paraId="4795CA89" w14:textId="77777777" w:rsidR="00286560" w:rsidRPr="007132D5" w:rsidRDefault="00286560" w:rsidP="00EE3FD3">
            <w:pPr>
              <w:pStyle w:val="Tableheading"/>
              <w:rPr>
                <w:lang w:val="en-GB"/>
              </w:rPr>
            </w:pPr>
            <w:r w:rsidRPr="007132D5">
              <w:rPr>
                <w:lang w:val="en-GB"/>
              </w:rPr>
              <w:t>Ice Coverage</w:t>
            </w:r>
          </w:p>
        </w:tc>
        <w:tc>
          <w:tcPr>
            <w:tcW w:w="1828" w:type="dxa"/>
            <w:vAlign w:val="center"/>
          </w:tcPr>
          <w:p w14:paraId="5887CFE5" w14:textId="77777777" w:rsidR="00286560" w:rsidRPr="007132D5" w:rsidRDefault="00286560" w:rsidP="00EE3FD3">
            <w:pPr>
              <w:pStyle w:val="Tabletext"/>
            </w:pPr>
            <w:r w:rsidRPr="007132D5">
              <w:t>-</w:t>
            </w:r>
          </w:p>
        </w:tc>
        <w:tc>
          <w:tcPr>
            <w:tcW w:w="2694" w:type="dxa"/>
            <w:vAlign w:val="center"/>
          </w:tcPr>
          <w:p w14:paraId="6D3F7422" w14:textId="77777777" w:rsidR="00286560" w:rsidRPr="007132D5" w:rsidRDefault="00286560" w:rsidP="00EE3FD3">
            <w:pPr>
              <w:pStyle w:val="Tabletext"/>
            </w:pPr>
            <w:r w:rsidRPr="007132D5">
              <w:t>-</w:t>
            </w:r>
          </w:p>
        </w:tc>
        <w:tc>
          <w:tcPr>
            <w:tcW w:w="3045" w:type="dxa"/>
          </w:tcPr>
          <w:p w14:paraId="3657246E" w14:textId="77777777" w:rsidR="00286560" w:rsidRPr="007132D5" w:rsidRDefault="00286560" w:rsidP="00EE3FD3">
            <w:pPr>
              <w:pStyle w:val="Tabletext"/>
            </w:pPr>
            <w:r w:rsidRPr="007132D5">
              <w:t>Typically, measured by satellite remote sensing</w:t>
            </w:r>
          </w:p>
        </w:tc>
      </w:tr>
      <w:tr w:rsidR="00286560" w:rsidRPr="007132D5" w14:paraId="719DE35B" w14:textId="77777777" w:rsidTr="00EE3FD3">
        <w:trPr>
          <w:trHeight w:val="397"/>
          <w:jc w:val="center"/>
        </w:trPr>
        <w:tc>
          <w:tcPr>
            <w:tcW w:w="0" w:type="auto"/>
            <w:shd w:val="clear" w:color="auto" w:fill="DADFF6"/>
            <w:vAlign w:val="center"/>
          </w:tcPr>
          <w:p w14:paraId="276B9D72" w14:textId="77777777" w:rsidR="00286560" w:rsidRPr="007132D5" w:rsidRDefault="00286560" w:rsidP="00EE3FD3">
            <w:pPr>
              <w:pStyle w:val="Tableheading"/>
              <w:rPr>
                <w:lang w:val="en-GB"/>
              </w:rPr>
            </w:pPr>
            <w:r w:rsidRPr="007132D5">
              <w:rPr>
                <w:lang w:val="en-GB"/>
              </w:rPr>
              <w:t>Ice Thickness</w:t>
            </w:r>
          </w:p>
        </w:tc>
        <w:tc>
          <w:tcPr>
            <w:tcW w:w="1828" w:type="dxa"/>
            <w:vAlign w:val="center"/>
          </w:tcPr>
          <w:p w14:paraId="6683E2F9" w14:textId="77777777" w:rsidR="00286560" w:rsidRPr="007132D5" w:rsidRDefault="00286560" w:rsidP="00EE3FD3">
            <w:pPr>
              <w:pStyle w:val="Tabletext"/>
            </w:pPr>
            <w:r w:rsidRPr="007132D5">
              <w:t>-</w:t>
            </w:r>
          </w:p>
        </w:tc>
        <w:tc>
          <w:tcPr>
            <w:tcW w:w="2694" w:type="dxa"/>
            <w:vAlign w:val="center"/>
          </w:tcPr>
          <w:p w14:paraId="6CA74C03" w14:textId="77777777" w:rsidR="00286560" w:rsidRPr="007132D5" w:rsidRDefault="00286560" w:rsidP="00EE3FD3">
            <w:pPr>
              <w:pStyle w:val="Tabletext"/>
            </w:pPr>
            <w:r w:rsidRPr="007132D5">
              <w:t>-</w:t>
            </w:r>
          </w:p>
        </w:tc>
        <w:tc>
          <w:tcPr>
            <w:tcW w:w="3045" w:type="dxa"/>
          </w:tcPr>
          <w:p w14:paraId="691BFBF5" w14:textId="77777777" w:rsidR="00286560" w:rsidRPr="007132D5" w:rsidRDefault="00286560" w:rsidP="00EE3FD3">
            <w:pPr>
              <w:pStyle w:val="Tabletext"/>
            </w:pPr>
            <w:r w:rsidRPr="007132D5">
              <w:t>Typically, measured by satellite remote sensing</w:t>
            </w:r>
          </w:p>
        </w:tc>
      </w:tr>
      <w:tr w:rsidR="00286560" w:rsidRPr="007132D5" w14:paraId="2F7111A1" w14:textId="77777777" w:rsidTr="00EE3FD3">
        <w:trPr>
          <w:trHeight w:val="397"/>
          <w:jc w:val="center"/>
        </w:trPr>
        <w:tc>
          <w:tcPr>
            <w:tcW w:w="0" w:type="auto"/>
            <w:shd w:val="clear" w:color="auto" w:fill="DADFF6"/>
            <w:vAlign w:val="center"/>
          </w:tcPr>
          <w:p w14:paraId="512815D7" w14:textId="77777777" w:rsidR="00286560" w:rsidRPr="007132D5" w:rsidRDefault="00286560" w:rsidP="00EE3FD3">
            <w:pPr>
              <w:pStyle w:val="Tableheading"/>
              <w:rPr>
                <w:lang w:val="en-GB"/>
              </w:rPr>
            </w:pPr>
            <w:r w:rsidRPr="007132D5">
              <w:rPr>
                <w:lang w:val="en-GB"/>
              </w:rPr>
              <w:t>Oil Spill</w:t>
            </w:r>
          </w:p>
        </w:tc>
        <w:tc>
          <w:tcPr>
            <w:tcW w:w="1828" w:type="dxa"/>
            <w:vAlign w:val="center"/>
          </w:tcPr>
          <w:p w14:paraId="09DAB5A5" w14:textId="77777777" w:rsidR="00286560" w:rsidRPr="007132D5" w:rsidRDefault="00286560" w:rsidP="00EE3FD3">
            <w:pPr>
              <w:pStyle w:val="Tabletext"/>
            </w:pPr>
            <w:r w:rsidRPr="007132D5">
              <w:t>-</w:t>
            </w:r>
          </w:p>
        </w:tc>
        <w:tc>
          <w:tcPr>
            <w:tcW w:w="2694" w:type="dxa"/>
            <w:vAlign w:val="center"/>
          </w:tcPr>
          <w:p w14:paraId="26773AEF" w14:textId="77777777" w:rsidR="00286560" w:rsidRPr="007132D5" w:rsidRDefault="00286560" w:rsidP="00EE3FD3">
            <w:pPr>
              <w:pStyle w:val="Tabletext"/>
            </w:pPr>
            <w:r w:rsidRPr="007132D5">
              <w:t>-</w:t>
            </w:r>
          </w:p>
        </w:tc>
        <w:tc>
          <w:tcPr>
            <w:tcW w:w="3045" w:type="dxa"/>
          </w:tcPr>
          <w:p w14:paraId="471C9AF2" w14:textId="77777777" w:rsidR="00286560" w:rsidRPr="007132D5" w:rsidRDefault="00286560" w:rsidP="00EE3FD3">
            <w:pPr>
              <w:pStyle w:val="Tabletext"/>
            </w:pPr>
            <w:r w:rsidRPr="007132D5">
              <w:t>Typically measured by satellite or radar  remote sensing</w:t>
            </w:r>
          </w:p>
        </w:tc>
      </w:tr>
      <w:tr w:rsidR="00286560" w:rsidRPr="007132D5" w14:paraId="18C3CF58" w14:textId="77777777" w:rsidTr="00EE3FD3">
        <w:trPr>
          <w:trHeight w:val="397"/>
          <w:jc w:val="center"/>
        </w:trPr>
        <w:tc>
          <w:tcPr>
            <w:tcW w:w="0" w:type="auto"/>
            <w:shd w:val="clear" w:color="auto" w:fill="DADFF6"/>
            <w:vAlign w:val="center"/>
          </w:tcPr>
          <w:p w14:paraId="1FBE0D8E" w14:textId="77777777" w:rsidR="00286560" w:rsidRPr="007132D5" w:rsidRDefault="00286560" w:rsidP="00EE3FD3">
            <w:pPr>
              <w:pStyle w:val="Tableheading"/>
              <w:rPr>
                <w:lang w:val="en-GB"/>
              </w:rPr>
            </w:pPr>
            <w:r w:rsidRPr="007132D5">
              <w:rPr>
                <w:lang w:val="en-GB"/>
              </w:rPr>
              <w:t>Salinity</w:t>
            </w:r>
          </w:p>
        </w:tc>
        <w:tc>
          <w:tcPr>
            <w:tcW w:w="1828" w:type="dxa"/>
            <w:vAlign w:val="center"/>
          </w:tcPr>
          <w:p w14:paraId="591ABFAD" w14:textId="77777777" w:rsidR="00286560" w:rsidRPr="007132D5" w:rsidRDefault="00286560" w:rsidP="00EE3FD3">
            <w:pPr>
              <w:pStyle w:val="Tabletext"/>
            </w:pPr>
            <w:r w:rsidRPr="007132D5">
              <w:t>0 to 70 PSS</w:t>
            </w:r>
          </w:p>
        </w:tc>
        <w:tc>
          <w:tcPr>
            <w:tcW w:w="2694" w:type="dxa"/>
            <w:vAlign w:val="center"/>
          </w:tcPr>
          <w:p w14:paraId="72382770" w14:textId="77777777" w:rsidR="00286560" w:rsidRPr="007132D5" w:rsidRDefault="00286560" w:rsidP="00EE3FD3">
            <w:pPr>
              <w:pStyle w:val="Tabletext"/>
            </w:pPr>
            <w:r w:rsidRPr="007132D5">
              <w:sym w:font="Symbol" w:char="F0A3"/>
            </w:r>
            <w:r w:rsidRPr="007132D5">
              <w:t xml:space="preserve">  </w:t>
            </w:r>
            <w:r w:rsidRPr="007132D5">
              <w:rPr>
                <w:lang w:eastAsia="de-DE"/>
              </w:rPr>
              <w:t>1%</w:t>
            </w:r>
          </w:p>
        </w:tc>
        <w:tc>
          <w:tcPr>
            <w:tcW w:w="3045" w:type="dxa"/>
          </w:tcPr>
          <w:p w14:paraId="6F4DDA7D" w14:textId="77777777" w:rsidR="00286560" w:rsidRPr="007132D5" w:rsidRDefault="00286560" w:rsidP="00EE3FD3">
            <w:pPr>
              <w:pStyle w:val="Tabletext"/>
            </w:pPr>
          </w:p>
        </w:tc>
      </w:tr>
    </w:tbl>
    <w:p w14:paraId="2AF62608" w14:textId="77777777" w:rsidR="00286560" w:rsidRPr="007132D5" w:rsidRDefault="00286560" w:rsidP="00286560">
      <w:pPr>
        <w:pStyle w:val="Brdtekst"/>
        <w:rPr>
          <w:lang w:eastAsia="en-GB"/>
        </w:rPr>
      </w:pPr>
    </w:p>
    <w:p w14:paraId="401DCA30" w14:textId="77777777" w:rsidR="00286560" w:rsidRPr="007132D5" w:rsidRDefault="00286560" w:rsidP="00286560">
      <w:pPr>
        <w:pStyle w:val="Brdtekst"/>
        <w:ind w:left="567"/>
        <w:rPr>
          <w:lang w:eastAsia="en-GB"/>
        </w:rPr>
      </w:pPr>
      <w:r w:rsidRPr="007132D5">
        <w:rPr>
          <w:b/>
          <w:lang w:eastAsia="en-GB"/>
        </w:rPr>
        <w:t>Note</w:t>
      </w:r>
      <w:r w:rsidRPr="007132D5">
        <w:rPr>
          <w:lang w:eastAsia="en-GB"/>
        </w:rPr>
        <w:t>: For air temperature, air humidity, air pressure and salinity accuracy.  The accuracy values may be sufficient for shipping activities but if the information is to be used for scientific purposes (e.g. oil spills, environmental responses etc.) these values may need to be more stringent.</w:t>
      </w:r>
    </w:p>
    <w:p w14:paraId="51E25FA4" w14:textId="77777777" w:rsidR="00286560" w:rsidRPr="007132D5" w:rsidRDefault="00286560" w:rsidP="00286560">
      <w:pPr>
        <w:pStyle w:val="Brdtekst"/>
        <w:ind w:left="567"/>
        <w:rPr>
          <w:lang w:eastAsia="en-GB"/>
        </w:rPr>
      </w:pPr>
      <w:r w:rsidRPr="007132D5">
        <w:rPr>
          <w:lang w:eastAsia="en-GB"/>
        </w:rPr>
        <w:t>The VTS system requirements should also specify the time periods over which the various data parameters should be updated and may be averaged, if required, as these factors will depend upon the local circumstances pertaining to the VTS system.</w:t>
      </w:r>
    </w:p>
    <w:p w14:paraId="747BE600" w14:textId="77777777" w:rsidR="00286560" w:rsidRPr="007132D5" w:rsidRDefault="00286560" w:rsidP="00286560">
      <w:pPr>
        <w:pStyle w:val="Overskrift2"/>
      </w:pPr>
      <w:bookmarkStart w:id="51" w:name="_Toc418521488"/>
      <w:bookmarkStart w:id="52" w:name="_Toc418597447"/>
      <w:bookmarkStart w:id="53" w:name="_Toc452277051"/>
      <w:r w:rsidRPr="007132D5">
        <w:t>Functional Requirements</w:t>
      </w:r>
      <w:bookmarkEnd w:id="51"/>
      <w:bookmarkEnd w:id="52"/>
      <w:bookmarkEnd w:id="53"/>
    </w:p>
    <w:p w14:paraId="50337C85" w14:textId="77777777" w:rsidR="00286560" w:rsidRPr="007132D5" w:rsidRDefault="00286560" w:rsidP="00286560">
      <w:pPr>
        <w:pStyle w:val="Heading2separationline"/>
      </w:pPr>
    </w:p>
    <w:p w14:paraId="623CD128" w14:textId="77777777" w:rsidR="00286560" w:rsidRPr="007132D5" w:rsidRDefault="00286560" w:rsidP="00286560">
      <w:pPr>
        <w:pStyle w:val="Brdtekst"/>
      </w:pPr>
      <w:r w:rsidRPr="007132D5">
        <w:t>This section describes the essential functions of the hydro/meteo system for inclusion and integration within the overall VTS system.</w:t>
      </w:r>
    </w:p>
    <w:p w14:paraId="5230D960" w14:textId="77777777" w:rsidR="00286560" w:rsidRPr="007132D5" w:rsidRDefault="00286560" w:rsidP="00286560">
      <w:pPr>
        <w:pStyle w:val="Brdtekst"/>
      </w:pPr>
      <w:r w:rsidRPr="007132D5">
        <w:t>Environmental measurements are made by dedicated and/or multipurpose sensors positioned throughout the VTS area (and its approaches) such that an overall environmental picture can be determined, taking account of the possibility of anticipated variations arising from the particular geography of the VTS location.</w:t>
      </w:r>
    </w:p>
    <w:p w14:paraId="37101CA8" w14:textId="77777777" w:rsidR="00286560" w:rsidRPr="007132D5" w:rsidRDefault="00286560" w:rsidP="00286560">
      <w:pPr>
        <w:pStyle w:val="Brdtekst"/>
      </w:pPr>
      <w:r w:rsidRPr="007132D5">
        <w:t>Measurements are transmitted by the communication system to a VTS centre for analysis, system wide processing and subsequent display to the VTSO in user-selectable format.  The measured data is to be presented both numerically and graphically (in chronological order).</w:t>
      </w:r>
    </w:p>
    <w:p w14:paraId="00281846" w14:textId="77777777" w:rsidR="00286560" w:rsidRPr="007132D5" w:rsidRDefault="00286560" w:rsidP="00286560">
      <w:pPr>
        <w:pStyle w:val="Brdtekst"/>
      </w:pPr>
      <w:r w:rsidRPr="007132D5">
        <w:t>The VTS Authority may also require such data to be stored for a predefined period (e.g. up to one year).</w:t>
      </w:r>
    </w:p>
    <w:p w14:paraId="1D37F499" w14:textId="77777777" w:rsidR="00286560" w:rsidRPr="007132D5" w:rsidRDefault="00286560" w:rsidP="00286560">
      <w:pPr>
        <w:pStyle w:val="Brdtekst"/>
      </w:pPr>
      <w:r w:rsidRPr="007132D5">
        <w:t>It is essential that a VTS Centre also has access to external local hydro/meteo information relevant to the VTS area(s).  In addition, the VTS system can, if required by the VTS Authority, disseminate the available environmental data to the VTS users (shipping etc.) and to external allied services.</w:t>
      </w:r>
    </w:p>
    <w:p w14:paraId="06AF49C9" w14:textId="77777777" w:rsidR="00286560" w:rsidRPr="007132D5" w:rsidRDefault="00286560" w:rsidP="00286560">
      <w:pPr>
        <w:pStyle w:val="Overskrift2"/>
        <w:rPr>
          <w:lang w:eastAsia="en-GB"/>
        </w:rPr>
      </w:pPr>
      <w:bookmarkStart w:id="54" w:name="_Toc418521489"/>
      <w:bookmarkStart w:id="55" w:name="_Toc418597448"/>
      <w:bookmarkStart w:id="56" w:name="_Toc452277052"/>
      <w:r w:rsidRPr="007132D5">
        <w:rPr>
          <w:lang w:eastAsia="en-GB"/>
        </w:rPr>
        <w:t>Design, Installation and Maintenance Considerations</w:t>
      </w:r>
      <w:bookmarkEnd w:id="54"/>
      <w:bookmarkEnd w:id="55"/>
      <w:bookmarkEnd w:id="56"/>
    </w:p>
    <w:p w14:paraId="0DAE485D" w14:textId="77777777" w:rsidR="00286560" w:rsidRPr="007132D5" w:rsidRDefault="00286560" w:rsidP="00286560">
      <w:pPr>
        <w:pStyle w:val="Heading2separationline"/>
      </w:pPr>
    </w:p>
    <w:p w14:paraId="721ACEEE" w14:textId="77777777" w:rsidR="00286560" w:rsidRPr="007132D5" w:rsidRDefault="00286560" w:rsidP="00286560">
      <w:pPr>
        <w:pStyle w:val="Brdtekst"/>
      </w:pPr>
      <w:r w:rsidRPr="007132D5">
        <w:t xml:space="preserve">The environmental monitoring systems should be specified taking the considerations in Section </w:t>
      </w:r>
      <w:r w:rsidRPr="007132D5">
        <w:fldChar w:fldCharType="begin"/>
      </w:r>
      <w:r w:rsidRPr="007132D5">
        <w:instrText xml:space="preserve"> REF _Ref445304180 \r \h </w:instrText>
      </w:r>
      <w:r w:rsidRPr="007132D5">
        <w:fldChar w:fldCharType="separate"/>
      </w:r>
      <w:r w:rsidRPr="007132D5">
        <w:t>1</w:t>
      </w:r>
      <w:r w:rsidRPr="007132D5">
        <w:fldChar w:fldCharType="end"/>
      </w:r>
      <w:r w:rsidRPr="007132D5">
        <w:t xml:space="preserve"> into account</w:t>
      </w:r>
      <w:r w:rsidRPr="007132D5">
        <w:rPr>
          <w:rStyle w:val="Merknadsreferanse"/>
          <w:lang w:eastAsia="de-DE"/>
        </w:rPr>
        <w:t>.</w:t>
      </w:r>
      <w:r w:rsidRPr="007132D5">
        <w:t xml:space="preserve"> This should also consider maintenance access, lightning protection and wind load on antennas.  The build-up of ice in some climates should also be a consideration.</w:t>
      </w:r>
    </w:p>
    <w:p w14:paraId="098174AE" w14:textId="77777777" w:rsidR="00286560" w:rsidRPr="007132D5" w:rsidRDefault="00286560" w:rsidP="00286560">
      <w:pPr>
        <w:pStyle w:val="Brdtekst"/>
        <w:rPr>
          <w:lang w:eastAsia="en-GB"/>
        </w:rPr>
      </w:pPr>
      <w:r w:rsidRPr="007132D5">
        <w:rPr>
          <w:lang w:eastAsia="en-GB"/>
        </w:rPr>
        <w:t>Key aspects, related to design and installation, include:</w:t>
      </w:r>
    </w:p>
    <w:p w14:paraId="4665E032" w14:textId="77777777" w:rsidR="00286560" w:rsidRPr="007132D5" w:rsidRDefault="00286560" w:rsidP="00286560">
      <w:pPr>
        <w:pStyle w:val="Bullet1"/>
        <w:numPr>
          <w:ilvl w:val="0"/>
          <w:numId w:val="5"/>
        </w:numPr>
      </w:pPr>
      <w:r>
        <w:lastRenderedPageBreak/>
        <w:t>s</w:t>
      </w:r>
      <w:r w:rsidRPr="007132D5">
        <w:t>uitability to meet range, accuracy and update rate requirements;</w:t>
      </w:r>
    </w:p>
    <w:p w14:paraId="4D56C5B7" w14:textId="77777777" w:rsidR="00286560" w:rsidRPr="007132D5" w:rsidRDefault="00286560" w:rsidP="00286560">
      <w:pPr>
        <w:pStyle w:val="Bullet1"/>
        <w:numPr>
          <w:ilvl w:val="0"/>
          <w:numId w:val="5"/>
        </w:numPr>
      </w:pPr>
      <w:r>
        <w:t>l</w:t>
      </w:r>
      <w:r w:rsidRPr="007132D5">
        <w:t>ocation within the VTS area and its approaches;</w:t>
      </w:r>
    </w:p>
    <w:p w14:paraId="14EBD85F" w14:textId="77777777" w:rsidR="00286560" w:rsidRPr="007132D5" w:rsidRDefault="00286560" w:rsidP="00286560">
      <w:pPr>
        <w:pStyle w:val="Bullet1"/>
        <w:numPr>
          <w:ilvl w:val="0"/>
          <w:numId w:val="5"/>
        </w:numPr>
      </w:pPr>
      <w:r>
        <w:t>d</w:t>
      </w:r>
      <w:r w:rsidRPr="007132D5">
        <w:t>urability and resistance to environmental conditions;</w:t>
      </w:r>
    </w:p>
    <w:p w14:paraId="36D874A7" w14:textId="77777777" w:rsidR="00286560" w:rsidRPr="007132D5" w:rsidRDefault="00286560" w:rsidP="00286560">
      <w:pPr>
        <w:pStyle w:val="Bullet1"/>
        <w:numPr>
          <w:ilvl w:val="0"/>
          <w:numId w:val="5"/>
        </w:numPr>
      </w:pPr>
      <w:r>
        <w:t>i</w:t>
      </w:r>
      <w:r w:rsidRPr="007132D5">
        <w:t>nterference;</w:t>
      </w:r>
    </w:p>
    <w:p w14:paraId="28FFF0BA" w14:textId="77777777" w:rsidR="00286560" w:rsidRPr="007132D5" w:rsidRDefault="00286560" w:rsidP="00286560">
      <w:pPr>
        <w:pStyle w:val="Bullet1"/>
        <w:numPr>
          <w:ilvl w:val="0"/>
          <w:numId w:val="5"/>
        </w:numPr>
      </w:pPr>
      <w:r>
        <w:t>p</w:t>
      </w:r>
      <w:r w:rsidRPr="007132D5">
        <w:t>ower supply requirements / options;</w:t>
      </w:r>
    </w:p>
    <w:p w14:paraId="7DC2E309" w14:textId="77777777" w:rsidR="00286560" w:rsidRPr="007132D5" w:rsidRDefault="00286560" w:rsidP="00286560">
      <w:pPr>
        <w:pStyle w:val="Bullet1"/>
        <w:numPr>
          <w:ilvl w:val="0"/>
          <w:numId w:val="5"/>
        </w:numPr>
      </w:pPr>
      <w:r>
        <w:t>i</w:t>
      </w:r>
      <w:r w:rsidRPr="007132D5">
        <w:t>nstallation;</w:t>
      </w:r>
    </w:p>
    <w:p w14:paraId="388CDDCF" w14:textId="77777777" w:rsidR="00286560" w:rsidRPr="007132D5" w:rsidRDefault="00286560" w:rsidP="00286560">
      <w:pPr>
        <w:pStyle w:val="Bullet1"/>
        <w:numPr>
          <w:ilvl w:val="0"/>
          <w:numId w:val="5"/>
        </w:numPr>
      </w:pPr>
      <w:r>
        <w:t>m</w:t>
      </w:r>
      <w:r w:rsidRPr="007132D5">
        <w:t>aintenance;</w:t>
      </w:r>
    </w:p>
    <w:p w14:paraId="0F262CB0" w14:textId="77777777" w:rsidR="00286560" w:rsidRPr="007132D5" w:rsidRDefault="00286560" w:rsidP="00286560">
      <w:pPr>
        <w:pStyle w:val="Bullet1"/>
        <w:numPr>
          <w:ilvl w:val="0"/>
          <w:numId w:val="5"/>
        </w:numPr>
      </w:pPr>
      <w:r>
        <w:t>i</w:t>
      </w:r>
      <w:r w:rsidRPr="007132D5">
        <w:t>nterfacing;</w:t>
      </w:r>
    </w:p>
    <w:p w14:paraId="468D1149" w14:textId="77777777" w:rsidR="00286560" w:rsidRPr="007132D5" w:rsidRDefault="00286560" w:rsidP="00286560">
      <w:pPr>
        <w:pStyle w:val="Bullet1"/>
        <w:numPr>
          <w:ilvl w:val="0"/>
          <w:numId w:val="5"/>
        </w:numPr>
      </w:pPr>
      <w:r>
        <w:t>b</w:t>
      </w:r>
      <w:r w:rsidRPr="007132D5">
        <w:t>ack-up arrangements;</w:t>
      </w:r>
    </w:p>
    <w:p w14:paraId="2CDD03F3" w14:textId="77777777" w:rsidR="00286560" w:rsidRPr="007132D5" w:rsidRDefault="00286560" w:rsidP="00286560">
      <w:pPr>
        <w:pStyle w:val="Bullet1"/>
        <w:numPr>
          <w:ilvl w:val="0"/>
          <w:numId w:val="5"/>
        </w:numPr>
      </w:pPr>
      <w:r>
        <w:t>s</w:t>
      </w:r>
      <w:r w:rsidRPr="007132D5">
        <w:t xml:space="preserve">afety </w:t>
      </w:r>
      <w:r>
        <w:t>p</w:t>
      </w:r>
      <w:r w:rsidRPr="007132D5">
        <w:t>recautions.</w:t>
      </w:r>
    </w:p>
    <w:p w14:paraId="35ED405E" w14:textId="77777777" w:rsidR="00286560" w:rsidRPr="007132D5" w:rsidRDefault="00286560" w:rsidP="00286560">
      <w:pPr>
        <w:pStyle w:val="Overskrift3"/>
      </w:pPr>
      <w:bookmarkStart w:id="57" w:name="_Toc418521490"/>
      <w:bookmarkStart w:id="58" w:name="_Toc418597449"/>
      <w:bookmarkStart w:id="59" w:name="_Toc452277053"/>
      <w:r w:rsidRPr="007132D5">
        <w:t>Suitability to Meet Range, Accuracy and Update Rate Requirements</w:t>
      </w:r>
      <w:bookmarkEnd w:id="57"/>
      <w:bookmarkEnd w:id="58"/>
      <w:bookmarkEnd w:id="59"/>
    </w:p>
    <w:p w14:paraId="69CB2DBD" w14:textId="77777777" w:rsidR="00286560" w:rsidRPr="007132D5" w:rsidRDefault="00286560" w:rsidP="00286560">
      <w:pPr>
        <w:pStyle w:val="Brdtekst"/>
        <w:rPr>
          <w:lang w:eastAsia="en-GB"/>
        </w:rPr>
      </w:pPr>
      <w:r w:rsidRPr="007132D5">
        <w:rPr>
          <w:lang w:eastAsia="en-GB"/>
        </w:rPr>
        <w:t>Individual sensors (multipurpose where appropriate) should be selected to provide the specified range, accuracy and update rate requirements.</w:t>
      </w:r>
    </w:p>
    <w:p w14:paraId="32A69277" w14:textId="77777777" w:rsidR="00286560" w:rsidRPr="007132D5" w:rsidRDefault="00286560" w:rsidP="00286560">
      <w:pPr>
        <w:pStyle w:val="Overskrift3"/>
      </w:pPr>
      <w:bookmarkStart w:id="60" w:name="_Toc418521491"/>
      <w:bookmarkStart w:id="61" w:name="_Toc418597450"/>
      <w:bookmarkStart w:id="62" w:name="_Toc452277054"/>
      <w:r w:rsidRPr="007132D5">
        <w:t>Location within the VTS Area and its Approaches</w:t>
      </w:r>
      <w:bookmarkEnd w:id="60"/>
      <w:bookmarkEnd w:id="61"/>
      <w:bookmarkEnd w:id="62"/>
    </w:p>
    <w:p w14:paraId="3B4D9ACD" w14:textId="77777777" w:rsidR="00286560" w:rsidRPr="007132D5" w:rsidRDefault="00286560" w:rsidP="00286560">
      <w:pPr>
        <w:pStyle w:val="Brdtekst"/>
        <w:rPr>
          <w:lang w:eastAsia="en-GB"/>
        </w:rPr>
      </w:pPr>
      <w:r w:rsidRPr="007132D5">
        <w:rPr>
          <w:lang w:eastAsia="en-GB"/>
        </w:rPr>
        <w:t xml:space="preserve">The network of environmental sensors should be part of a coherent sensor network designed to achieve the VTS system </w:t>
      </w:r>
      <w:ins w:id="63" w:author="tkmts-c" w:date="2018-10-02T19:13:00Z">
        <w:r>
          <w:rPr>
            <w:lang w:eastAsia="en-GB"/>
          </w:rPr>
          <w:t>requiremnts</w:t>
        </w:r>
      </w:ins>
      <w:del w:id="64" w:author="tkmts-c" w:date="2018-10-02T19:13:00Z">
        <w:r w:rsidRPr="007132D5" w:rsidDel="00E92315">
          <w:rPr>
            <w:lang w:eastAsia="en-GB"/>
          </w:rPr>
          <w:delText>needs</w:delText>
        </w:r>
      </w:del>
      <w:r w:rsidRPr="007132D5">
        <w:rPr>
          <w:lang w:eastAsia="en-GB"/>
        </w:rPr>
        <w:t xml:space="preserve"> (coverage, appropriate accuracy in areas of different assessed risk, redundancy etc.).</w:t>
      </w:r>
    </w:p>
    <w:p w14:paraId="2B386D76" w14:textId="77777777" w:rsidR="00286560" w:rsidRPr="007132D5" w:rsidRDefault="00286560" w:rsidP="00286560">
      <w:pPr>
        <w:pStyle w:val="Overskrift3"/>
      </w:pPr>
      <w:bookmarkStart w:id="65" w:name="_Toc418521492"/>
      <w:bookmarkStart w:id="66" w:name="_Toc418597451"/>
      <w:bookmarkStart w:id="67" w:name="_Toc452277055"/>
      <w:r w:rsidRPr="007132D5">
        <w:t>Durability and Resistance to Environmental Conditions</w:t>
      </w:r>
      <w:bookmarkEnd w:id="65"/>
      <w:bookmarkEnd w:id="66"/>
      <w:bookmarkEnd w:id="67"/>
    </w:p>
    <w:p w14:paraId="2ECC0A2E" w14:textId="77777777" w:rsidR="00286560" w:rsidRPr="007132D5" w:rsidRDefault="00286560" w:rsidP="00286560">
      <w:pPr>
        <w:pStyle w:val="Brdtekst"/>
        <w:rPr>
          <w:lang w:eastAsia="en-GB"/>
        </w:rPr>
      </w:pPr>
      <w:r w:rsidRPr="007132D5">
        <w:rPr>
          <w:lang w:eastAsia="en-GB"/>
        </w:rPr>
        <w:t>Electronics installed externally should be in a suitable environmental enclosure.  IEC requirements for environmental conditions should be applied as practicable.</w:t>
      </w:r>
    </w:p>
    <w:p w14:paraId="64AF5708" w14:textId="77777777" w:rsidR="00286560" w:rsidRPr="007132D5" w:rsidRDefault="00286560" w:rsidP="00286560">
      <w:pPr>
        <w:pStyle w:val="Overskrift3"/>
      </w:pPr>
      <w:bookmarkStart w:id="68" w:name="_Toc418521493"/>
      <w:bookmarkStart w:id="69" w:name="_Toc418597452"/>
      <w:bookmarkStart w:id="70" w:name="_Toc452277056"/>
      <w:r w:rsidRPr="007132D5">
        <w:t>Interference</w:t>
      </w:r>
      <w:bookmarkEnd w:id="68"/>
      <w:bookmarkEnd w:id="69"/>
      <w:bookmarkEnd w:id="70"/>
    </w:p>
    <w:p w14:paraId="35AAC352" w14:textId="77777777" w:rsidR="00286560" w:rsidRPr="007132D5" w:rsidRDefault="00286560" w:rsidP="00286560">
      <w:pPr>
        <w:pStyle w:val="Brdtekst"/>
        <w:rPr>
          <w:lang w:eastAsia="en-GB"/>
        </w:rPr>
      </w:pPr>
      <w:r w:rsidRPr="007132D5">
        <w:rPr>
          <w:lang w:eastAsia="en-GB"/>
        </w:rPr>
        <w:t xml:space="preserve">These sensors should comply with applicable international standards and regulations.  IEC requirements (IEC 60945) (ref. </w:t>
      </w:r>
      <w:r w:rsidRPr="007132D5">
        <w:rPr>
          <w:lang w:eastAsia="en-GB"/>
        </w:rPr>
        <w:fldChar w:fldCharType="begin"/>
      </w:r>
      <w:r w:rsidRPr="007132D5">
        <w:rPr>
          <w:lang w:eastAsia="en-GB"/>
        </w:rPr>
        <w:instrText xml:space="preserve"> REF _Ref353460342 \r \h </w:instrText>
      </w:r>
      <w:r w:rsidRPr="007132D5">
        <w:rPr>
          <w:lang w:eastAsia="en-GB"/>
        </w:rPr>
      </w:r>
      <w:r w:rsidRPr="007132D5">
        <w:rPr>
          <w:lang w:eastAsia="en-GB"/>
        </w:rPr>
        <w:fldChar w:fldCharType="separate"/>
      </w:r>
      <w:r w:rsidRPr="007132D5">
        <w:rPr>
          <w:lang w:eastAsia="en-GB"/>
        </w:rPr>
        <w:t>[7]</w:t>
      </w:r>
      <w:r w:rsidRPr="007132D5">
        <w:rPr>
          <w:lang w:eastAsia="en-GB"/>
        </w:rPr>
        <w:fldChar w:fldCharType="end"/>
      </w:r>
      <w:r w:rsidRPr="007132D5">
        <w:rPr>
          <w:lang w:eastAsia="en-GB"/>
        </w:rPr>
        <w:t>) refer.</w:t>
      </w:r>
    </w:p>
    <w:p w14:paraId="7313EC77" w14:textId="77777777" w:rsidR="00286560" w:rsidRPr="007132D5" w:rsidRDefault="00286560" w:rsidP="00286560">
      <w:pPr>
        <w:pStyle w:val="Overskrift3"/>
      </w:pPr>
      <w:bookmarkStart w:id="71" w:name="_Toc418521494"/>
      <w:bookmarkStart w:id="72" w:name="_Toc418597453"/>
      <w:bookmarkStart w:id="73" w:name="_Toc452277057"/>
      <w:r w:rsidRPr="007132D5">
        <w:t>Power Supply Requirements / Options</w:t>
      </w:r>
      <w:bookmarkEnd w:id="71"/>
      <w:bookmarkEnd w:id="72"/>
      <w:bookmarkEnd w:id="73"/>
    </w:p>
    <w:p w14:paraId="5E637C9A" w14:textId="77777777" w:rsidR="00286560" w:rsidRPr="007132D5" w:rsidRDefault="00286560" w:rsidP="00286560">
      <w:pPr>
        <w:pStyle w:val="Brdtekst"/>
        <w:rPr>
          <w:lang w:eastAsia="en-GB"/>
        </w:rPr>
      </w:pPr>
      <w:r w:rsidRPr="007132D5">
        <w:rPr>
          <w:lang w:eastAsia="en-GB"/>
        </w:rPr>
        <w:t>Relevant IEC requirements should be applied.  In remote locations, due to the low power consumption of hydro/meteo sensors, authorities should consider use of alternative power (e.g. solar panels or wind vanes), in lieu of generators, when commercial power is not available.</w:t>
      </w:r>
    </w:p>
    <w:p w14:paraId="29B00506" w14:textId="77777777" w:rsidR="00286560" w:rsidRPr="007132D5" w:rsidRDefault="00286560" w:rsidP="00286560">
      <w:pPr>
        <w:pStyle w:val="Overskrift3"/>
      </w:pPr>
      <w:bookmarkStart w:id="74" w:name="_Toc418521495"/>
      <w:bookmarkStart w:id="75" w:name="_Toc418597454"/>
      <w:bookmarkStart w:id="76" w:name="_Toc452277058"/>
      <w:r w:rsidRPr="007132D5">
        <w:t>Installation</w:t>
      </w:r>
      <w:bookmarkEnd w:id="74"/>
      <w:bookmarkEnd w:id="75"/>
      <w:bookmarkEnd w:id="76"/>
    </w:p>
    <w:p w14:paraId="60BD924A" w14:textId="77777777" w:rsidR="00286560" w:rsidRPr="007132D5" w:rsidRDefault="00286560" w:rsidP="00286560">
      <w:pPr>
        <w:pStyle w:val="Brdtekst"/>
        <w:rPr>
          <w:lang w:eastAsia="en-GB"/>
        </w:rPr>
      </w:pPr>
      <w:r w:rsidRPr="007132D5">
        <w:rPr>
          <w:lang w:eastAsia="en-GB"/>
        </w:rPr>
        <w:t>Requirements concerning the installation of sensors, wiring and the arrangement of the equipment providing hydro/meteo information to the VTS centre should be determined in accordance with national and international standards where applicable.  Operational requirements will determine where sensors are to be located and how many are required.  Sites for sensors should be selected based upon optimising data relevant to the VTS.  Other considerations in</w:t>
      </w:r>
      <w:r>
        <w:rPr>
          <w:lang w:eastAsia="en-GB"/>
        </w:rPr>
        <w:t>clude:</w:t>
      </w:r>
    </w:p>
    <w:p w14:paraId="63A21C4A" w14:textId="77777777" w:rsidR="00286560" w:rsidRPr="007132D5" w:rsidRDefault="00286560" w:rsidP="00286560">
      <w:pPr>
        <w:pStyle w:val="Bullet1"/>
      </w:pPr>
      <w:r>
        <w:t>a</w:t>
      </w:r>
      <w:r w:rsidRPr="007132D5">
        <w:t>vailability of power;</w:t>
      </w:r>
    </w:p>
    <w:p w14:paraId="5D2422F0" w14:textId="77777777" w:rsidR="00286560" w:rsidRPr="007132D5" w:rsidRDefault="00286560" w:rsidP="00286560">
      <w:pPr>
        <w:pStyle w:val="Bullet1"/>
      </w:pPr>
      <w:r>
        <w:t>p</w:t>
      </w:r>
      <w:r w:rsidRPr="007132D5">
        <w:t>rotection against vandalism;</w:t>
      </w:r>
    </w:p>
    <w:p w14:paraId="4E5D4C25" w14:textId="77777777" w:rsidR="00286560" w:rsidRPr="007132D5" w:rsidRDefault="00286560" w:rsidP="00286560">
      <w:pPr>
        <w:pStyle w:val="Bullet1"/>
      </w:pPr>
      <w:r>
        <w:t>h</w:t>
      </w:r>
      <w:r w:rsidRPr="007132D5">
        <w:t>ousing and co-location with existing VTS, AtoN, or other suitable infrastructure.</w:t>
      </w:r>
    </w:p>
    <w:p w14:paraId="6C3F040D" w14:textId="77777777" w:rsidR="00286560" w:rsidRPr="007132D5" w:rsidRDefault="00286560" w:rsidP="00286560">
      <w:pPr>
        <w:pStyle w:val="Brdtekst"/>
        <w:rPr>
          <w:lang w:eastAsia="en-GB"/>
        </w:rPr>
      </w:pPr>
      <w:r w:rsidRPr="007132D5">
        <w:rPr>
          <w:lang w:eastAsia="en-GB"/>
        </w:rPr>
        <w:t>Relevant IEC requirements should be applied.  For example:</w:t>
      </w:r>
    </w:p>
    <w:p w14:paraId="488B540B" w14:textId="77777777" w:rsidR="00286560" w:rsidRPr="007132D5" w:rsidRDefault="00286560" w:rsidP="00286560">
      <w:pPr>
        <w:pStyle w:val="Bullet1"/>
      </w:pPr>
      <w:r w:rsidRPr="007132D5">
        <w:t>IEC 529 ‘Degrees of protection provided by enclosures</w:t>
      </w:r>
      <w:r>
        <w:t xml:space="preserve"> (IP Code)’</w:t>
      </w:r>
      <w:r w:rsidRPr="007132D5">
        <w:fldChar w:fldCharType="begin"/>
      </w:r>
      <w:r w:rsidRPr="007132D5">
        <w:instrText xml:space="preserve"> REF _Ref353460487 \r \h  \* MERGEFORMAT </w:instrText>
      </w:r>
      <w:r w:rsidRPr="007132D5">
        <w:fldChar w:fldCharType="separate"/>
      </w:r>
      <w:r w:rsidRPr="007132D5">
        <w:t>[5]</w:t>
      </w:r>
      <w:r w:rsidRPr="007132D5">
        <w:fldChar w:fldCharType="end"/>
      </w:r>
      <w:r w:rsidRPr="007132D5">
        <w:t>;</w:t>
      </w:r>
    </w:p>
    <w:p w14:paraId="24240470" w14:textId="77777777" w:rsidR="00286560" w:rsidRPr="007132D5" w:rsidRDefault="00286560" w:rsidP="00286560">
      <w:pPr>
        <w:pStyle w:val="Bullet1"/>
      </w:pPr>
      <w:r w:rsidRPr="007132D5">
        <w:lastRenderedPageBreak/>
        <w:t>IEC 721-3-6 ‘Classification of environmental conditions, Part 3: Classification of groups of environmental parameters and their sev</w:t>
      </w:r>
      <w:r>
        <w:t xml:space="preserve">erities; Ship environment’ </w:t>
      </w:r>
      <w:r w:rsidRPr="007132D5">
        <w:fldChar w:fldCharType="begin"/>
      </w:r>
      <w:r w:rsidRPr="007132D5">
        <w:instrText xml:space="preserve"> REF _Ref353460507 \r \h  \* MERGEFORMAT </w:instrText>
      </w:r>
      <w:r w:rsidRPr="007132D5">
        <w:fldChar w:fldCharType="separate"/>
      </w:r>
      <w:r w:rsidRPr="007132D5">
        <w:t>[6]</w:t>
      </w:r>
      <w:r w:rsidRPr="007132D5">
        <w:fldChar w:fldCharType="end"/>
      </w:r>
      <w:r w:rsidRPr="007132D5">
        <w:t>;</w:t>
      </w:r>
    </w:p>
    <w:p w14:paraId="14CAF962" w14:textId="77777777" w:rsidR="00286560" w:rsidRPr="007132D5" w:rsidRDefault="00286560" w:rsidP="00286560">
      <w:pPr>
        <w:pStyle w:val="Bullet1"/>
      </w:pPr>
      <w:r w:rsidRPr="007132D5">
        <w:t>IEC 60945 ‘Maritime navigation and radio communication equipment and systems - General requirements, methods of test</w:t>
      </w:r>
      <w:r>
        <w:t xml:space="preserve">ing and required test results’ </w:t>
      </w:r>
      <w:r w:rsidRPr="007132D5">
        <w:fldChar w:fldCharType="begin"/>
      </w:r>
      <w:r w:rsidRPr="007132D5">
        <w:instrText xml:space="preserve"> REF _Ref353460342 \r \h  \* MERGEFORMAT </w:instrText>
      </w:r>
      <w:r w:rsidRPr="007132D5">
        <w:fldChar w:fldCharType="separate"/>
      </w:r>
      <w:r w:rsidRPr="007132D5">
        <w:t>[7]</w:t>
      </w:r>
      <w:r w:rsidRPr="007132D5">
        <w:fldChar w:fldCharType="end"/>
      </w:r>
      <w:r w:rsidRPr="007132D5">
        <w:t>;</w:t>
      </w:r>
    </w:p>
    <w:p w14:paraId="49CDDD06" w14:textId="77777777" w:rsidR="00286560" w:rsidRPr="007132D5" w:rsidRDefault="00286560" w:rsidP="00286560">
      <w:pPr>
        <w:pStyle w:val="Bullet1"/>
      </w:pPr>
      <w:r>
        <w:t>l</w:t>
      </w:r>
      <w:r w:rsidRPr="007132D5">
        <w:t>ocal national wiring standards / regulations.</w:t>
      </w:r>
    </w:p>
    <w:p w14:paraId="79A50066" w14:textId="77777777" w:rsidR="00286560" w:rsidRPr="007132D5" w:rsidRDefault="00286560" w:rsidP="00286560">
      <w:pPr>
        <w:pStyle w:val="Brdtekst"/>
        <w:rPr>
          <w:lang w:eastAsia="en-GB"/>
        </w:rPr>
      </w:pPr>
      <w:r w:rsidRPr="007132D5">
        <w:rPr>
          <w:lang w:eastAsia="en-GB"/>
        </w:rPr>
        <w:t xml:space="preserve">The environmental requirements for operation and survivability of environmental sensors and associated equipment should be determined by the VTS Authority and referred to Section </w:t>
      </w:r>
      <w:r w:rsidRPr="007132D5">
        <w:rPr>
          <w:lang w:eastAsia="en-GB"/>
        </w:rPr>
        <w:fldChar w:fldCharType="begin"/>
      </w:r>
      <w:r w:rsidRPr="007132D5">
        <w:rPr>
          <w:lang w:eastAsia="en-GB"/>
        </w:rPr>
        <w:instrText xml:space="preserve"> REF _Ref350961061 \r \h </w:instrText>
      </w:r>
      <w:r w:rsidRPr="007132D5">
        <w:rPr>
          <w:lang w:eastAsia="en-GB"/>
        </w:rPr>
      </w:r>
      <w:r w:rsidRPr="007132D5">
        <w:rPr>
          <w:lang w:eastAsia="en-GB"/>
        </w:rPr>
        <w:fldChar w:fldCharType="separate"/>
      </w:r>
      <w:r w:rsidRPr="007132D5">
        <w:rPr>
          <w:lang w:eastAsia="en-GB"/>
        </w:rPr>
        <w:t>1.5.3</w:t>
      </w:r>
      <w:r w:rsidRPr="007132D5">
        <w:rPr>
          <w:lang w:eastAsia="en-GB"/>
        </w:rPr>
        <w:fldChar w:fldCharType="end"/>
      </w:r>
      <w:r w:rsidRPr="007132D5">
        <w:rPr>
          <w:lang w:eastAsia="en-GB"/>
        </w:rPr>
        <w:t xml:space="preserve"> - General design, configuration installation and maintenance consideration.</w:t>
      </w:r>
    </w:p>
    <w:p w14:paraId="4A0D455C" w14:textId="77777777" w:rsidR="00286560" w:rsidRPr="007132D5" w:rsidRDefault="00286560" w:rsidP="00286560">
      <w:pPr>
        <w:pStyle w:val="Overskrift3"/>
      </w:pPr>
      <w:bookmarkStart w:id="77" w:name="_Toc418521496"/>
      <w:bookmarkStart w:id="78" w:name="_Toc418597455"/>
      <w:bookmarkStart w:id="79" w:name="_Toc452277059"/>
      <w:r w:rsidRPr="007132D5">
        <w:t>Maintenance</w:t>
      </w:r>
      <w:bookmarkEnd w:id="77"/>
      <w:bookmarkEnd w:id="78"/>
      <w:bookmarkEnd w:id="79"/>
    </w:p>
    <w:p w14:paraId="7A2AC172" w14:textId="77777777" w:rsidR="00286560" w:rsidRPr="007132D5" w:rsidRDefault="00286560" w:rsidP="00286560">
      <w:pPr>
        <w:pStyle w:val="Brdtekst"/>
        <w:rPr>
          <w:lang w:eastAsia="en-GB"/>
        </w:rPr>
      </w:pPr>
      <w:r w:rsidRPr="007132D5">
        <w:rPr>
          <w:lang w:eastAsia="en-GB"/>
        </w:rPr>
        <w:t>Possible requirements, in addition to IMO</w:t>
      </w:r>
      <w:r>
        <w:rPr>
          <w:lang w:eastAsia="en-GB"/>
        </w:rPr>
        <w:t xml:space="preserve"> Assembly Resolution A.694(17) </w:t>
      </w:r>
      <w:r w:rsidRPr="007132D5">
        <w:rPr>
          <w:lang w:eastAsia="en-GB"/>
        </w:rPr>
        <w:fldChar w:fldCharType="begin"/>
      </w:r>
      <w:r w:rsidRPr="007132D5">
        <w:rPr>
          <w:lang w:eastAsia="en-GB"/>
        </w:rPr>
        <w:instrText xml:space="preserve"> REF _Ref353460537 \r \h </w:instrText>
      </w:r>
      <w:r w:rsidRPr="007132D5">
        <w:rPr>
          <w:lang w:eastAsia="en-GB"/>
        </w:rPr>
      </w:r>
      <w:r w:rsidRPr="007132D5">
        <w:rPr>
          <w:lang w:eastAsia="en-GB"/>
        </w:rPr>
        <w:fldChar w:fldCharType="separate"/>
      </w:r>
      <w:r w:rsidRPr="007132D5">
        <w:rPr>
          <w:lang w:eastAsia="en-GB"/>
        </w:rPr>
        <w:t>[4]</w:t>
      </w:r>
      <w:r w:rsidRPr="007132D5">
        <w:rPr>
          <w:lang w:eastAsia="en-GB"/>
        </w:rPr>
        <w:fldChar w:fldCharType="end"/>
      </w:r>
      <w:r w:rsidRPr="007132D5">
        <w:rPr>
          <w:lang w:eastAsia="en-GB"/>
        </w:rPr>
        <w:t xml:space="preserve"> concerning maintenance, should be determined.  Location considerations for sensors should include maintenance, repair, and accessibility requirements.</w:t>
      </w:r>
    </w:p>
    <w:p w14:paraId="554C2940" w14:textId="77777777" w:rsidR="00286560" w:rsidRPr="007132D5" w:rsidRDefault="00286560" w:rsidP="00286560">
      <w:pPr>
        <w:pStyle w:val="Overskrift3"/>
      </w:pPr>
      <w:bookmarkStart w:id="80" w:name="_Toc418521497"/>
      <w:bookmarkStart w:id="81" w:name="_Toc418597456"/>
      <w:bookmarkStart w:id="82" w:name="_Toc452277060"/>
      <w:r w:rsidRPr="007132D5">
        <w:t>Interfacing</w:t>
      </w:r>
      <w:bookmarkEnd w:id="80"/>
      <w:bookmarkEnd w:id="81"/>
      <w:bookmarkEnd w:id="82"/>
    </w:p>
    <w:p w14:paraId="65D75962" w14:textId="77777777" w:rsidR="00286560" w:rsidRPr="007132D5" w:rsidRDefault="00286560" w:rsidP="00286560">
      <w:pPr>
        <w:pStyle w:val="Brdtekst"/>
        <w:rPr>
          <w:lang w:eastAsia="en-GB"/>
        </w:rPr>
      </w:pPr>
      <w:r w:rsidRPr="007132D5">
        <w:rPr>
          <w:lang w:eastAsia="en-GB"/>
        </w:rPr>
        <w:t xml:space="preserve">The typical information to be interfaced for the hydro/meteo service are described under the Operational Requirements, see Section </w:t>
      </w:r>
      <w:r w:rsidRPr="007132D5">
        <w:rPr>
          <w:lang w:eastAsia="en-GB"/>
        </w:rPr>
        <w:fldChar w:fldCharType="begin"/>
      </w:r>
      <w:r w:rsidRPr="007132D5">
        <w:rPr>
          <w:lang w:eastAsia="en-GB"/>
        </w:rPr>
        <w:instrText xml:space="preserve"> REF _Ref353460698 \r \h </w:instrText>
      </w:r>
      <w:r w:rsidRPr="007132D5">
        <w:rPr>
          <w:lang w:eastAsia="en-GB"/>
        </w:rPr>
      </w:r>
      <w:r w:rsidRPr="007132D5">
        <w:rPr>
          <w:lang w:eastAsia="en-GB"/>
        </w:rPr>
        <w:fldChar w:fldCharType="separate"/>
      </w:r>
      <w:r w:rsidRPr="007132D5">
        <w:rPr>
          <w:lang w:eastAsia="en-GB"/>
        </w:rPr>
        <w:t>4.4</w:t>
      </w:r>
      <w:r w:rsidRPr="007132D5">
        <w:rPr>
          <w:lang w:eastAsia="en-GB"/>
        </w:rPr>
        <w:fldChar w:fldCharType="end"/>
      </w:r>
      <w:r w:rsidRPr="007132D5">
        <w:rPr>
          <w:lang w:eastAsia="en-GB"/>
        </w:rPr>
        <w:t>.</w:t>
      </w:r>
    </w:p>
    <w:p w14:paraId="118CFC57" w14:textId="77777777" w:rsidR="00286560" w:rsidRPr="007132D5" w:rsidRDefault="00286560" w:rsidP="00286560">
      <w:pPr>
        <w:pStyle w:val="Brdtekst"/>
        <w:rPr>
          <w:lang w:eastAsia="en-GB"/>
        </w:rPr>
      </w:pPr>
      <w:r w:rsidRPr="007132D5">
        <w:rPr>
          <w:lang w:eastAsia="en-GB"/>
        </w:rPr>
        <w:t xml:space="preserve">For the interfacing of hydro/meteo services to VTS equipment, several different standards are in use.  Among those standards, IEC 61162, Digital Interfaces for Navigation Equipment within </w:t>
      </w:r>
      <w:r>
        <w:rPr>
          <w:lang w:eastAsia="en-GB"/>
        </w:rPr>
        <w:t xml:space="preserve">a Ship (part 1 and part 3) </w:t>
      </w:r>
      <w:r w:rsidRPr="007132D5">
        <w:rPr>
          <w:lang w:eastAsia="en-GB"/>
        </w:rPr>
        <w:fldChar w:fldCharType="begin"/>
      </w:r>
      <w:r w:rsidRPr="007132D5">
        <w:rPr>
          <w:lang w:eastAsia="en-GB"/>
        </w:rPr>
        <w:instrText xml:space="preserve"> REF _Ref353460577 \r \h </w:instrText>
      </w:r>
      <w:r w:rsidRPr="007132D5">
        <w:rPr>
          <w:lang w:eastAsia="en-GB"/>
        </w:rPr>
      </w:r>
      <w:r w:rsidRPr="007132D5">
        <w:rPr>
          <w:lang w:eastAsia="en-GB"/>
        </w:rPr>
        <w:fldChar w:fldCharType="separate"/>
      </w:r>
      <w:r w:rsidRPr="007132D5">
        <w:rPr>
          <w:lang w:eastAsia="en-GB"/>
        </w:rPr>
        <w:t>[8]</w:t>
      </w:r>
      <w:r w:rsidRPr="007132D5">
        <w:rPr>
          <w:lang w:eastAsia="en-GB"/>
        </w:rPr>
        <w:fldChar w:fldCharType="end"/>
      </w:r>
      <w:r w:rsidRPr="007132D5">
        <w:rPr>
          <w:lang w:eastAsia="en-GB"/>
        </w:rPr>
        <w:t xml:space="preserve">, has been applied for these applications.  In addition, the WMO has developed an interface standard for hydro/meteo applications </w:t>
      </w:r>
      <w:r w:rsidRPr="007132D5">
        <w:rPr>
          <w:lang w:eastAsia="en-GB"/>
        </w:rPr>
        <w:fldChar w:fldCharType="begin"/>
      </w:r>
      <w:r w:rsidRPr="007132D5">
        <w:rPr>
          <w:lang w:eastAsia="en-GB"/>
        </w:rPr>
        <w:instrText xml:space="preserve"> REF _Ref353460774 \r \h </w:instrText>
      </w:r>
      <w:r w:rsidRPr="007132D5">
        <w:rPr>
          <w:lang w:eastAsia="en-GB"/>
        </w:rPr>
      </w:r>
      <w:r w:rsidRPr="007132D5">
        <w:rPr>
          <w:lang w:eastAsia="en-GB"/>
        </w:rPr>
        <w:fldChar w:fldCharType="separate"/>
      </w:r>
      <w:r w:rsidRPr="007132D5">
        <w:rPr>
          <w:lang w:eastAsia="en-GB"/>
        </w:rPr>
        <w:t>[1]</w:t>
      </w:r>
      <w:r w:rsidRPr="007132D5">
        <w:rPr>
          <w:lang w:eastAsia="en-GB"/>
        </w:rPr>
        <w:fldChar w:fldCharType="end"/>
      </w:r>
      <w:r w:rsidRPr="007132D5">
        <w:rPr>
          <w:lang w:eastAsia="en-GB"/>
        </w:rPr>
        <w:t>.</w:t>
      </w:r>
    </w:p>
    <w:p w14:paraId="68B9531F" w14:textId="77777777" w:rsidR="00286560" w:rsidRPr="007132D5" w:rsidRDefault="00286560" w:rsidP="00286560">
      <w:pPr>
        <w:pStyle w:val="Brdtekst"/>
        <w:rPr>
          <w:lang w:eastAsia="en-GB"/>
        </w:rPr>
      </w:pPr>
      <w:r w:rsidRPr="007132D5">
        <w:rPr>
          <w:lang w:eastAsia="en-GB"/>
        </w:rPr>
        <w:t>For the interface between a VTS and its users, hydro/meteo data should follow standardised data exchange formats, e.g., XML.  (In addition, a time stamp and source should be provided.)</w:t>
      </w:r>
    </w:p>
    <w:p w14:paraId="28B6AAF9" w14:textId="77777777" w:rsidR="00286560" w:rsidRPr="007132D5" w:rsidRDefault="00286560" w:rsidP="00286560">
      <w:pPr>
        <w:pStyle w:val="Overskrift3"/>
      </w:pPr>
      <w:bookmarkStart w:id="83" w:name="_Toc418521498"/>
      <w:bookmarkStart w:id="84" w:name="_Toc418597457"/>
      <w:bookmarkStart w:id="85" w:name="_Toc452277061"/>
      <w:r w:rsidRPr="007132D5">
        <w:t>Backup Arrangements</w:t>
      </w:r>
      <w:bookmarkEnd w:id="83"/>
      <w:bookmarkEnd w:id="84"/>
      <w:bookmarkEnd w:id="85"/>
    </w:p>
    <w:p w14:paraId="02C9DCB7" w14:textId="77777777" w:rsidR="00286560" w:rsidRPr="007132D5" w:rsidRDefault="00286560" w:rsidP="00286560">
      <w:pPr>
        <w:pStyle w:val="Brdtekst"/>
        <w:rPr>
          <w:lang w:eastAsia="en-GB"/>
        </w:rPr>
      </w:pPr>
      <w:r w:rsidRPr="007132D5">
        <w:rPr>
          <w:lang w:eastAsia="en-GB"/>
        </w:rPr>
        <w:t>Depending on the individual type of the equipment, requirements concerning back-up and fall-back arrangements should be determined based on VTS requirements, availability and risk assessment.</w:t>
      </w:r>
    </w:p>
    <w:p w14:paraId="15250C2F" w14:textId="77777777" w:rsidR="00286560" w:rsidRPr="007132D5" w:rsidRDefault="00286560" w:rsidP="00286560">
      <w:pPr>
        <w:pStyle w:val="Overskrift3"/>
      </w:pPr>
      <w:bookmarkStart w:id="86" w:name="_Toc418521499"/>
      <w:bookmarkStart w:id="87" w:name="_Toc418597458"/>
      <w:bookmarkStart w:id="88" w:name="_Toc452277062"/>
      <w:r w:rsidRPr="007132D5">
        <w:t>Safety Precautions</w:t>
      </w:r>
      <w:bookmarkEnd w:id="86"/>
      <w:bookmarkEnd w:id="87"/>
      <w:bookmarkEnd w:id="88"/>
    </w:p>
    <w:p w14:paraId="4951274A" w14:textId="77777777" w:rsidR="00286560" w:rsidRPr="007132D5" w:rsidRDefault="00286560" w:rsidP="00286560">
      <w:pPr>
        <w:pStyle w:val="Brdtekst"/>
        <w:rPr>
          <w:lang w:eastAsia="en-GB"/>
        </w:rPr>
      </w:pPr>
      <w:r w:rsidRPr="007132D5">
        <w:rPr>
          <w:lang w:eastAsia="en-GB"/>
        </w:rPr>
        <w:t>Depending on the individual type of the equipment, requirements in addition</w:t>
      </w:r>
      <w:r>
        <w:rPr>
          <w:lang w:eastAsia="en-GB"/>
        </w:rPr>
        <w:t xml:space="preserve"> to IMO Resolution A.694(17) </w:t>
      </w:r>
      <w:r w:rsidRPr="007132D5">
        <w:rPr>
          <w:lang w:eastAsia="en-GB"/>
        </w:rPr>
        <w:fldChar w:fldCharType="begin"/>
      </w:r>
      <w:r w:rsidRPr="007132D5">
        <w:rPr>
          <w:lang w:eastAsia="en-GB"/>
        </w:rPr>
        <w:instrText xml:space="preserve"> REF _Ref353460537 \r \h </w:instrText>
      </w:r>
      <w:r w:rsidRPr="007132D5">
        <w:rPr>
          <w:lang w:eastAsia="en-GB"/>
        </w:rPr>
      </w:r>
      <w:r w:rsidRPr="007132D5">
        <w:rPr>
          <w:lang w:eastAsia="en-GB"/>
        </w:rPr>
        <w:fldChar w:fldCharType="separate"/>
      </w:r>
      <w:r w:rsidRPr="007132D5">
        <w:rPr>
          <w:lang w:eastAsia="en-GB"/>
        </w:rPr>
        <w:t>[4]</w:t>
      </w:r>
      <w:r w:rsidRPr="007132D5">
        <w:rPr>
          <w:lang w:eastAsia="en-GB"/>
        </w:rPr>
        <w:fldChar w:fldCharType="end"/>
      </w:r>
      <w:r w:rsidRPr="007132D5">
        <w:rPr>
          <w:lang w:eastAsia="en-GB"/>
        </w:rPr>
        <w:t xml:space="preserve"> should be determined based on local occupational health and safety requirements and regulations.</w:t>
      </w:r>
    </w:p>
    <w:p w14:paraId="7E22A176" w14:textId="77777777" w:rsidR="00F51819" w:rsidRDefault="00F51819"/>
    <w:sectPr w:rsidR="00F518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 w15:restartNumberingAfterBreak="0">
    <w:nsid w:val="19C37E91"/>
    <w:multiLevelType w:val="multilevel"/>
    <w:tmpl w:val="B1BE70EA"/>
    <w:lvl w:ilvl="0">
      <w:start w:val="1"/>
      <w:numFmt w:val="decimal"/>
      <w:pStyle w:val="Overskrift1"/>
      <w:lvlText w:val="%1"/>
      <w:lvlJc w:val="left"/>
      <w:pPr>
        <w:tabs>
          <w:tab w:val="num" w:pos="0"/>
        </w:tabs>
        <w:ind w:left="709" w:hanging="709"/>
      </w:pPr>
      <w:rPr>
        <w:rFonts w:hint="default"/>
      </w:rPr>
    </w:lvl>
    <w:lvl w:ilvl="1">
      <w:start w:val="1"/>
      <w:numFmt w:val="decimal"/>
      <w:pStyle w:val="Overskrift2"/>
      <w:lvlText w:val="%1.%2"/>
      <w:lvlJc w:val="left"/>
      <w:pPr>
        <w:tabs>
          <w:tab w:val="num" w:pos="0"/>
        </w:tabs>
        <w:ind w:left="851" w:hanging="851"/>
      </w:pPr>
      <w:rPr>
        <w:rFonts w:hint="default"/>
      </w:rPr>
    </w:lvl>
    <w:lvl w:ilvl="2">
      <w:start w:val="1"/>
      <w:numFmt w:val="decimal"/>
      <w:pStyle w:val="Overskrift3"/>
      <w:lvlText w:val="%1.%2.%3"/>
      <w:lvlJc w:val="left"/>
      <w:pPr>
        <w:tabs>
          <w:tab w:val="num" w:pos="0"/>
        </w:tabs>
        <w:ind w:left="992" w:hanging="992"/>
      </w:pPr>
      <w:rPr>
        <w:rFonts w:asciiTheme="majorHAnsi" w:hAnsiTheme="majorHAnsi" w:hint="default"/>
        <w:b/>
        <w:bCs w:val="0"/>
        <w:i w:val="0"/>
        <w:iCs w:val="0"/>
        <w:caps w:val="0"/>
        <w:smallCaps w:val="0"/>
        <w:strike w:val="0"/>
        <w:dstrike w:val="0"/>
        <w:noProof w:val="0"/>
        <w:vanish w:val="0"/>
        <w:color w:val="407EC9"/>
        <w:spacing w:val="0"/>
        <w:kern w:val="0"/>
        <w:position w:val="0"/>
        <w:sz w:val="22"/>
        <w:u w:val="none"/>
        <w:effect w:val="none"/>
        <w:vertAlign w:val="baseline"/>
        <w:em w:val="none"/>
        <w:specVanish w:val="0"/>
      </w:rPr>
    </w:lvl>
    <w:lvl w:ilvl="3">
      <w:start w:val="1"/>
      <w:numFmt w:val="decimal"/>
      <w:pStyle w:val="Overskrift4"/>
      <w:lvlText w:val="%1.%2.%3.%4"/>
      <w:lvlJc w:val="left"/>
      <w:pPr>
        <w:tabs>
          <w:tab w:val="num" w:pos="0"/>
        </w:tabs>
        <w:ind w:left="1134" w:hanging="1134"/>
      </w:pPr>
      <w:rPr>
        <w:rFonts w:hint="default"/>
      </w:rPr>
    </w:lvl>
    <w:lvl w:ilvl="4">
      <w:start w:val="1"/>
      <w:numFmt w:val="decimal"/>
      <w:pStyle w:val="Overskrift5"/>
      <w:lvlText w:val="%1.%2.%3.%4.%5"/>
      <w:lvlJc w:val="left"/>
      <w:pPr>
        <w:ind w:left="1008" w:hanging="1008"/>
      </w:pPr>
      <w:rPr>
        <w:rFonts w:hint="default"/>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8D554E7"/>
    <w:multiLevelType w:val="hybridMultilevel"/>
    <w:tmpl w:val="0994C8A2"/>
    <w:lvl w:ilvl="0" w:tplc="6472EF1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 w:numId="6">
    <w:abstractNumId w:val="2"/>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ichard Aase">
    <w15:presenceInfo w15:providerId="Windows Live" w15:userId="b520439526f1b0e9"/>
  </w15:person>
  <w15:person w15:author="tkmts-c">
    <w15:presenceInfo w15:providerId="None" w15:userId="tkmt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0D0"/>
    <w:rsid w:val="00286560"/>
    <w:rsid w:val="004360D0"/>
    <w:rsid w:val="00F5181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B36BC"/>
  <w15:chartTrackingRefBased/>
  <w15:docId w15:val="{78FDF64E-4920-4471-A11A-1394F49A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86560"/>
    <w:pPr>
      <w:spacing w:after="0" w:line="216" w:lineRule="atLeast"/>
    </w:pPr>
    <w:rPr>
      <w:rFonts w:eastAsiaTheme="minorEastAsia"/>
      <w:sz w:val="18"/>
      <w:lang w:val="en-GB"/>
    </w:rPr>
  </w:style>
  <w:style w:type="paragraph" w:styleId="Overskrift1">
    <w:name w:val="heading 1"/>
    <w:basedOn w:val="Normal"/>
    <w:next w:val="Heading1separatationline"/>
    <w:link w:val="Overskrift1Tegn"/>
    <w:qFormat/>
    <w:rsid w:val="00286560"/>
    <w:pPr>
      <w:keepNext/>
      <w:widowControl w:val="0"/>
      <w:numPr>
        <w:numId w:val="4"/>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autoRedefine/>
    <w:qFormat/>
    <w:rsid w:val="00286560"/>
    <w:pPr>
      <w:numPr>
        <w:ilvl w:val="1"/>
        <w:numId w:val="4"/>
      </w:numPr>
      <w:spacing w:before="120" w:after="120" w:line="240" w:lineRule="auto"/>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286560"/>
    <w:pPr>
      <w:keepNext/>
      <w:keepLines/>
      <w:numPr>
        <w:ilvl w:val="2"/>
        <w:numId w:val="4"/>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286560"/>
    <w:pPr>
      <w:keepNext/>
      <w:keepLines/>
      <w:numPr>
        <w:ilvl w:val="3"/>
        <w:numId w:val="4"/>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rsid w:val="00286560"/>
    <w:pPr>
      <w:keepNext/>
      <w:keepLines/>
      <w:numPr>
        <w:ilvl w:val="4"/>
        <w:numId w:val="4"/>
      </w:numPr>
      <w:spacing w:before="200"/>
      <w:outlineLvl w:val="4"/>
    </w:pPr>
    <w:rPr>
      <w:rFonts w:asciiTheme="majorHAnsi" w:eastAsiaTheme="majorEastAsia" w:hAnsiTheme="majorHAnsi" w:cstheme="majorBidi"/>
      <w:color w:val="1F3763" w:themeColor="accent1" w:themeShade="7F"/>
    </w:rPr>
  </w:style>
  <w:style w:type="paragraph" w:styleId="Overskrift6">
    <w:name w:val="heading 6"/>
    <w:aliases w:val="Annex level 1"/>
    <w:basedOn w:val="Normal"/>
    <w:next w:val="Normal"/>
    <w:link w:val="Overskrift6Tegn"/>
    <w:rsid w:val="00286560"/>
    <w:pPr>
      <w:keepNext/>
      <w:keepLines/>
      <w:numPr>
        <w:ilvl w:val="5"/>
        <w:numId w:val="4"/>
      </w:numPr>
      <w:spacing w:before="200"/>
      <w:outlineLvl w:val="5"/>
    </w:pPr>
    <w:rPr>
      <w:rFonts w:asciiTheme="majorHAnsi" w:eastAsiaTheme="majorEastAsia" w:hAnsiTheme="majorHAnsi" w:cstheme="majorBidi"/>
      <w:i/>
      <w:iCs/>
      <w:color w:val="1F3763" w:themeColor="accent1" w:themeShade="7F"/>
    </w:rPr>
  </w:style>
  <w:style w:type="paragraph" w:styleId="Overskrift7">
    <w:name w:val="heading 7"/>
    <w:aliases w:val="Annex level 2"/>
    <w:basedOn w:val="Normal"/>
    <w:next w:val="Normal"/>
    <w:link w:val="Overskrift7Tegn"/>
    <w:rsid w:val="00286560"/>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aliases w:val="Annex level 3"/>
    <w:basedOn w:val="Normal"/>
    <w:next w:val="Normal"/>
    <w:link w:val="Overskrift8Tegn"/>
    <w:rsid w:val="00286560"/>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286560"/>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286560"/>
    <w:pPr>
      <w:spacing w:line="240" w:lineRule="auto"/>
    </w:pPr>
    <w:rPr>
      <w:rFonts w:ascii="Segoe UI" w:hAnsi="Segoe UI" w:cs="Segoe UI"/>
      <w:szCs w:val="18"/>
    </w:rPr>
  </w:style>
  <w:style w:type="character" w:customStyle="1" w:styleId="BobletekstTegn">
    <w:name w:val="Bobletekst Tegn"/>
    <w:basedOn w:val="Standardskriftforavsnitt"/>
    <w:link w:val="Bobletekst"/>
    <w:uiPriority w:val="99"/>
    <w:semiHidden/>
    <w:rsid w:val="00286560"/>
    <w:rPr>
      <w:rFonts w:ascii="Segoe UI" w:hAnsi="Segoe UI" w:cs="Segoe UI"/>
      <w:sz w:val="18"/>
      <w:szCs w:val="18"/>
    </w:rPr>
  </w:style>
  <w:style w:type="character" w:customStyle="1" w:styleId="Overskrift1Tegn">
    <w:name w:val="Overskrift 1 Tegn"/>
    <w:basedOn w:val="Standardskriftforavsnitt"/>
    <w:link w:val="Overskrift1"/>
    <w:rsid w:val="00286560"/>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286560"/>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286560"/>
    <w:rPr>
      <w:rFonts w:asciiTheme="majorHAnsi" w:eastAsiaTheme="majorEastAsia" w:hAnsiTheme="majorHAnsi" w:cstheme="majorBidi"/>
      <w:b/>
      <w:bCs/>
      <w:smallCaps/>
      <w:color w:val="407EC9"/>
      <w:lang w:val="en-GB"/>
    </w:rPr>
  </w:style>
  <w:style w:type="character" w:customStyle="1" w:styleId="Overskrift4Tegn">
    <w:name w:val="Overskrift 4 Tegn"/>
    <w:basedOn w:val="Standardskriftforavsnitt"/>
    <w:link w:val="Overskrift4"/>
    <w:rsid w:val="00286560"/>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286560"/>
    <w:rPr>
      <w:rFonts w:asciiTheme="majorHAnsi" w:eastAsiaTheme="majorEastAsia" w:hAnsiTheme="majorHAnsi" w:cstheme="majorBidi"/>
      <w:color w:val="1F3763" w:themeColor="accent1" w:themeShade="7F"/>
      <w:sz w:val="18"/>
      <w:lang w:val="en-GB"/>
    </w:rPr>
  </w:style>
  <w:style w:type="character" w:customStyle="1" w:styleId="Overskrift6Tegn">
    <w:name w:val="Overskrift 6 Tegn"/>
    <w:basedOn w:val="Standardskriftforavsnitt"/>
    <w:link w:val="Overskrift6"/>
    <w:rsid w:val="00286560"/>
    <w:rPr>
      <w:rFonts w:asciiTheme="majorHAnsi" w:eastAsiaTheme="majorEastAsia" w:hAnsiTheme="majorHAnsi" w:cstheme="majorBidi"/>
      <w:i/>
      <w:iCs/>
      <w:color w:val="1F3763" w:themeColor="accent1" w:themeShade="7F"/>
      <w:sz w:val="18"/>
      <w:lang w:val="en-GB"/>
    </w:rPr>
  </w:style>
  <w:style w:type="character" w:customStyle="1" w:styleId="Overskrift7Tegn">
    <w:name w:val="Overskrift 7 Tegn"/>
    <w:basedOn w:val="Standardskriftforavsnitt"/>
    <w:link w:val="Overskrift7"/>
    <w:rsid w:val="00286560"/>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286560"/>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28656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286560"/>
    <w:pPr>
      <w:numPr>
        <w:numId w:val="1"/>
      </w:numPr>
      <w:spacing w:after="120"/>
    </w:pPr>
    <w:rPr>
      <w:color w:val="000000" w:themeColor="text1"/>
      <w:sz w:val="22"/>
    </w:rPr>
  </w:style>
  <w:style w:type="paragraph" w:customStyle="1" w:styleId="Heading1separatationline">
    <w:name w:val="Heading 1 separatation line"/>
    <w:basedOn w:val="Normal"/>
    <w:next w:val="Brdtekst"/>
    <w:rsid w:val="00286560"/>
    <w:pPr>
      <w:pBdr>
        <w:bottom w:val="single" w:sz="8" w:space="1" w:color="4472C4"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286560"/>
    <w:pPr>
      <w:pBdr>
        <w:bottom w:val="single" w:sz="4" w:space="1" w:color="575756"/>
      </w:pBdr>
      <w:spacing w:after="60" w:line="110" w:lineRule="exact"/>
      <w:ind w:right="8787"/>
    </w:pPr>
    <w:rPr>
      <w:color w:val="000000" w:themeColor="text1"/>
      <w:sz w:val="22"/>
    </w:rPr>
  </w:style>
  <w:style w:type="paragraph" w:customStyle="1" w:styleId="Tabletext">
    <w:name w:val="Table text"/>
    <w:basedOn w:val="Normal"/>
    <w:qFormat/>
    <w:rsid w:val="00286560"/>
    <w:pPr>
      <w:spacing w:before="60" w:after="60"/>
      <w:ind w:left="113" w:right="113"/>
    </w:pPr>
    <w:rPr>
      <w:color w:val="000000" w:themeColor="text1"/>
      <w:sz w:val="20"/>
    </w:rPr>
  </w:style>
  <w:style w:type="paragraph" w:styleId="Brdtekst">
    <w:name w:val="Body Text"/>
    <w:basedOn w:val="Normal"/>
    <w:link w:val="BrdtekstTegn"/>
    <w:unhideWhenUsed/>
    <w:qFormat/>
    <w:rsid w:val="00286560"/>
    <w:pPr>
      <w:spacing w:after="120"/>
    </w:pPr>
    <w:rPr>
      <w:sz w:val="22"/>
    </w:rPr>
  </w:style>
  <w:style w:type="character" w:customStyle="1" w:styleId="BrdtekstTegn">
    <w:name w:val="Brødtekst Tegn"/>
    <w:basedOn w:val="Standardskriftforavsnitt"/>
    <w:link w:val="Brdtekst"/>
    <w:rsid w:val="00286560"/>
    <w:rPr>
      <w:rFonts w:eastAsiaTheme="minorEastAsia"/>
      <w:lang w:val="en-GB"/>
    </w:rPr>
  </w:style>
  <w:style w:type="character" w:styleId="Merknadsreferanse">
    <w:name w:val="annotation reference"/>
    <w:basedOn w:val="Standardskriftforavsnitt"/>
    <w:unhideWhenUsed/>
    <w:rsid w:val="00286560"/>
    <w:rPr>
      <w:noProof w:val="0"/>
      <w:sz w:val="18"/>
      <w:szCs w:val="18"/>
      <w:lang w:val="en-GB"/>
    </w:rPr>
  </w:style>
  <w:style w:type="paragraph" w:customStyle="1" w:styleId="Reference">
    <w:name w:val="Reference"/>
    <w:basedOn w:val="Normal"/>
    <w:rsid w:val="00286560"/>
    <w:pPr>
      <w:numPr>
        <w:numId w:val="3"/>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286560"/>
    <w:pPr>
      <w:numPr>
        <w:numId w:val="2"/>
      </w:numPr>
      <w:tabs>
        <w:tab w:val="left" w:pos="851"/>
      </w:tabs>
      <w:spacing w:after="240"/>
      <w:ind w:left="851" w:hanging="851"/>
    </w:pPr>
    <w:rPr>
      <w:b/>
      <w:bCs/>
      <w:i/>
      <w:color w:val="575756"/>
      <w:sz w:val="22"/>
      <w:u w:val="single"/>
    </w:rPr>
  </w:style>
  <w:style w:type="paragraph" w:customStyle="1" w:styleId="Tableheading">
    <w:name w:val="Table heading"/>
    <w:basedOn w:val="Normal"/>
    <w:qFormat/>
    <w:rsid w:val="00286560"/>
    <w:pPr>
      <w:spacing w:before="60" w:after="60"/>
      <w:ind w:left="113" w:right="113"/>
    </w:pPr>
    <w:rPr>
      <w:b/>
      <w:color w:val="407EC9"/>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2260</Words>
  <Characters>11978</Characters>
  <Application>Microsoft Office Word</Application>
  <DocSecurity>0</DocSecurity>
  <Lines>99</Lines>
  <Paragraphs>28</Paragraphs>
  <ScaleCrop>false</ScaleCrop>
  <Company/>
  <LinksUpToDate>false</LinksUpToDate>
  <CharactersWithSpaces>14210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Aase</dc:creator>
  <cp:keywords/>
  <dc:description/>
  <cp:lastModifiedBy>Richard Aase</cp:lastModifiedBy>
  <cp:revision>2</cp:revision>
  <dcterms:created xsi:type="dcterms:W3CDTF">2021-01-08T12:59:00Z</dcterms:created>
  <dcterms:modified xsi:type="dcterms:W3CDTF">2021-01-08T13:01:00Z</dcterms:modified>
</cp:coreProperties>
</file>